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4DA" w:rsidRDefault="003034DA" w:rsidP="003C5BCC">
      <w:pPr>
        <w:ind w:firstLine="420"/>
      </w:pPr>
    </w:p>
    <w:p w:rsidR="003034DA" w:rsidRDefault="003034DA" w:rsidP="003C5BCC">
      <w:pPr>
        <w:ind w:firstLine="420"/>
      </w:pPr>
    </w:p>
    <w:p w:rsidR="003034DA" w:rsidRPr="003034DA" w:rsidRDefault="003034DA" w:rsidP="003C5BCC">
      <w:pPr>
        <w:ind w:firstLine="1044"/>
        <w:jc w:val="center"/>
        <w:rPr>
          <w:rFonts w:ascii="黑体" w:eastAsia="黑体" w:hAnsi="黑体"/>
          <w:b/>
          <w:sz w:val="52"/>
          <w:szCs w:val="52"/>
        </w:rPr>
      </w:pPr>
      <w:r w:rsidRPr="003034DA">
        <w:rPr>
          <w:rFonts w:ascii="黑体" w:eastAsia="黑体" w:hAnsi="黑体" w:hint="eastAsia"/>
          <w:b/>
          <w:sz w:val="52"/>
          <w:szCs w:val="52"/>
        </w:rPr>
        <w:t>远航职业技术学校</w:t>
      </w:r>
    </w:p>
    <w:p w:rsidR="003034DA" w:rsidRPr="003034DA" w:rsidRDefault="003034DA" w:rsidP="003C5BCC">
      <w:pPr>
        <w:ind w:firstLine="1044"/>
        <w:jc w:val="center"/>
        <w:rPr>
          <w:rFonts w:ascii="黑体" w:eastAsia="黑体" w:hAnsi="黑体"/>
          <w:b/>
          <w:sz w:val="52"/>
          <w:szCs w:val="52"/>
        </w:rPr>
      </w:pPr>
      <w:r w:rsidRPr="003034DA">
        <w:rPr>
          <w:rFonts w:ascii="黑体" w:eastAsia="黑体" w:hAnsi="黑体" w:hint="eastAsia"/>
          <w:b/>
          <w:sz w:val="52"/>
          <w:szCs w:val="52"/>
        </w:rPr>
        <w:t>毕业论文设计</w:t>
      </w:r>
    </w:p>
    <w:p w:rsidR="003034DA" w:rsidRDefault="003034DA" w:rsidP="003C5BCC">
      <w:pPr>
        <w:ind w:firstLine="420"/>
      </w:pPr>
    </w:p>
    <w:p w:rsidR="008267D5" w:rsidRDefault="008267D5" w:rsidP="003C5BCC">
      <w:pPr>
        <w:ind w:firstLine="420"/>
      </w:pPr>
    </w:p>
    <w:p w:rsidR="008267D5" w:rsidRDefault="008267D5" w:rsidP="003C5BCC">
      <w:pPr>
        <w:ind w:firstLine="420"/>
      </w:pPr>
    </w:p>
    <w:p w:rsidR="008267D5" w:rsidRDefault="008267D5" w:rsidP="003C5BCC">
      <w:pPr>
        <w:ind w:firstLine="420"/>
      </w:pPr>
    </w:p>
    <w:p w:rsidR="008267D5" w:rsidRDefault="008267D5" w:rsidP="003C5BCC">
      <w:pPr>
        <w:ind w:firstLine="420"/>
      </w:pPr>
    </w:p>
    <w:p w:rsidR="008267D5" w:rsidRDefault="008267D5" w:rsidP="003C5BCC">
      <w:pPr>
        <w:ind w:firstLine="420"/>
      </w:pPr>
    </w:p>
    <w:p w:rsidR="003034DA" w:rsidRDefault="003034DA" w:rsidP="003C5BCC">
      <w:pPr>
        <w:ind w:firstLine="420"/>
      </w:pPr>
    </w:p>
    <w:p w:rsidR="003034DA" w:rsidRPr="003034DA" w:rsidRDefault="003034DA" w:rsidP="003034DA">
      <w:pPr>
        <w:ind w:firstLineChars="275" w:firstLine="990"/>
        <w:rPr>
          <w:rFonts w:ascii="仿宋" w:eastAsia="仿宋" w:hAnsi="仿宋"/>
          <w:sz w:val="36"/>
          <w:szCs w:val="36"/>
        </w:rPr>
      </w:pPr>
      <w:r>
        <w:rPr>
          <w:rFonts w:ascii="仿宋" w:eastAsia="仿宋" w:hAnsi="仿宋" w:hint="eastAsia"/>
          <w:sz w:val="36"/>
          <w:szCs w:val="36"/>
        </w:rPr>
        <w:t>论文题目：</w:t>
      </w:r>
      <w:r w:rsidRPr="003034DA">
        <w:rPr>
          <w:rFonts w:ascii="仿宋" w:eastAsia="仿宋" w:hAnsi="仿宋" w:hint="eastAsia"/>
          <w:sz w:val="36"/>
          <w:szCs w:val="36"/>
        </w:rPr>
        <w:t>构建公平与效率和谐的现代思考</w:t>
      </w:r>
    </w:p>
    <w:p w:rsidR="003034DA" w:rsidRPr="003034DA" w:rsidRDefault="003034DA" w:rsidP="003034DA">
      <w:pPr>
        <w:ind w:firstLineChars="275" w:firstLine="990"/>
        <w:rPr>
          <w:rFonts w:ascii="仿宋" w:eastAsia="仿宋" w:hAnsi="仿宋"/>
          <w:sz w:val="36"/>
          <w:szCs w:val="36"/>
        </w:rPr>
      </w:pPr>
      <w:r w:rsidRPr="003034DA">
        <w:rPr>
          <w:rFonts w:ascii="仿宋" w:eastAsia="仿宋" w:hAnsi="仿宋" w:hint="eastAsia"/>
          <w:sz w:val="36"/>
          <w:szCs w:val="36"/>
        </w:rPr>
        <w:t>作者姓名：AAAAAAA</w:t>
      </w:r>
    </w:p>
    <w:p w:rsidR="003034DA" w:rsidRPr="003034DA" w:rsidRDefault="003034DA" w:rsidP="003034DA">
      <w:pPr>
        <w:ind w:firstLineChars="275" w:firstLine="990"/>
        <w:rPr>
          <w:rFonts w:ascii="仿宋" w:eastAsia="仿宋" w:hAnsi="仿宋"/>
          <w:sz w:val="36"/>
          <w:szCs w:val="36"/>
        </w:rPr>
      </w:pPr>
      <w:r w:rsidRPr="003034DA">
        <w:rPr>
          <w:rFonts w:ascii="仿宋" w:eastAsia="仿宋" w:hAnsi="仿宋" w:hint="eastAsia"/>
          <w:sz w:val="36"/>
          <w:szCs w:val="36"/>
        </w:rPr>
        <w:t>指导教师：BBBBBBB</w:t>
      </w:r>
    </w:p>
    <w:p w:rsidR="003034DA" w:rsidRPr="003034DA" w:rsidRDefault="003034DA" w:rsidP="003034DA">
      <w:pPr>
        <w:ind w:firstLineChars="275" w:firstLine="990"/>
        <w:rPr>
          <w:rFonts w:ascii="仿宋" w:eastAsia="仿宋" w:hAnsi="仿宋"/>
          <w:sz w:val="36"/>
          <w:szCs w:val="36"/>
        </w:rPr>
      </w:pPr>
      <w:r w:rsidRPr="003034DA">
        <w:rPr>
          <w:rFonts w:ascii="仿宋" w:eastAsia="仿宋" w:hAnsi="仿宋" w:hint="eastAsia"/>
          <w:sz w:val="36"/>
          <w:szCs w:val="36"/>
        </w:rPr>
        <w:t>所在学院：CCCCCCC</w:t>
      </w:r>
    </w:p>
    <w:p w:rsidR="003034DA" w:rsidRPr="003034DA" w:rsidRDefault="003034DA" w:rsidP="003034DA">
      <w:pPr>
        <w:ind w:firstLineChars="275" w:firstLine="990"/>
        <w:rPr>
          <w:rFonts w:ascii="仿宋" w:eastAsia="仿宋" w:hAnsi="仿宋"/>
          <w:sz w:val="36"/>
          <w:szCs w:val="36"/>
        </w:rPr>
      </w:pPr>
      <w:r w:rsidRPr="003034DA">
        <w:rPr>
          <w:rFonts w:ascii="仿宋" w:eastAsia="仿宋" w:hAnsi="仿宋" w:hint="eastAsia"/>
          <w:sz w:val="36"/>
          <w:szCs w:val="36"/>
        </w:rPr>
        <w:t>专    业：DDD</w:t>
      </w:r>
    </w:p>
    <w:p w:rsidR="003034DA" w:rsidRPr="003034DA" w:rsidRDefault="003034DA" w:rsidP="003034DA">
      <w:pPr>
        <w:ind w:firstLineChars="275" w:firstLine="990"/>
        <w:rPr>
          <w:rFonts w:ascii="仿宋" w:eastAsia="仿宋" w:hAnsi="仿宋"/>
          <w:sz w:val="36"/>
          <w:szCs w:val="36"/>
        </w:rPr>
      </w:pPr>
      <w:r w:rsidRPr="003034DA">
        <w:rPr>
          <w:rFonts w:ascii="仿宋" w:eastAsia="仿宋" w:hAnsi="仿宋" w:hint="eastAsia"/>
          <w:sz w:val="36"/>
          <w:szCs w:val="36"/>
        </w:rPr>
        <w:t>班    级：EEE</w:t>
      </w:r>
    </w:p>
    <w:p w:rsidR="003034DA" w:rsidRDefault="003034DA" w:rsidP="003C5BCC">
      <w:pPr>
        <w:ind w:firstLine="420"/>
      </w:pPr>
    </w:p>
    <w:p w:rsidR="003034DA" w:rsidRDefault="003034DA" w:rsidP="003C5BCC">
      <w:pPr>
        <w:ind w:firstLine="420"/>
      </w:pPr>
    </w:p>
    <w:p w:rsidR="003034DA" w:rsidRDefault="003034DA" w:rsidP="003C5BCC">
      <w:pPr>
        <w:ind w:firstLine="420"/>
      </w:pPr>
    </w:p>
    <w:p w:rsidR="003034DA" w:rsidRDefault="003034DA" w:rsidP="003C5BCC">
      <w:pPr>
        <w:ind w:firstLine="420"/>
      </w:pPr>
    </w:p>
    <w:p w:rsidR="008267D5" w:rsidRDefault="008267D5" w:rsidP="003C5BCC">
      <w:pPr>
        <w:ind w:firstLine="420"/>
      </w:pPr>
    </w:p>
    <w:p w:rsidR="008267D5" w:rsidRDefault="008267D5" w:rsidP="003C5BCC">
      <w:pPr>
        <w:ind w:firstLine="420"/>
      </w:pPr>
    </w:p>
    <w:p w:rsidR="003034DA" w:rsidRDefault="003034DA" w:rsidP="003C5BCC">
      <w:pPr>
        <w:ind w:firstLine="420"/>
      </w:pPr>
    </w:p>
    <w:p w:rsidR="003034DA" w:rsidRDefault="003034DA" w:rsidP="003C5BCC">
      <w:pPr>
        <w:ind w:firstLine="420"/>
      </w:pPr>
    </w:p>
    <w:p w:rsidR="003034DA" w:rsidRDefault="003034DA" w:rsidP="003C5BCC">
      <w:pPr>
        <w:ind w:firstLine="420"/>
      </w:pPr>
    </w:p>
    <w:p w:rsidR="003034DA" w:rsidRPr="003034DA" w:rsidRDefault="003034DA" w:rsidP="003C5BCC">
      <w:pPr>
        <w:ind w:firstLine="880"/>
        <w:jc w:val="center"/>
        <w:rPr>
          <w:rFonts w:ascii="仿宋" w:eastAsia="仿宋" w:hAnsi="仿宋"/>
          <w:sz w:val="44"/>
          <w:szCs w:val="44"/>
        </w:rPr>
      </w:pPr>
      <w:r w:rsidRPr="003034DA">
        <w:rPr>
          <w:rFonts w:ascii="仿宋" w:eastAsia="仿宋" w:hAnsi="仿宋" w:hint="eastAsia"/>
          <w:sz w:val="44"/>
          <w:szCs w:val="44"/>
        </w:rPr>
        <w:t>20XX年XX月XX日</w:t>
      </w:r>
    </w:p>
    <w:p w:rsidR="003034DA" w:rsidRDefault="003034DA" w:rsidP="003C5BCC">
      <w:pPr>
        <w:ind w:firstLine="420"/>
      </w:pPr>
    </w:p>
    <w:p w:rsidR="008267D5" w:rsidRDefault="008267D5" w:rsidP="003C5BCC">
      <w:pPr>
        <w:ind w:firstLine="420"/>
      </w:pPr>
      <w:r>
        <w:br w:type="page"/>
      </w:r>
    </w:p>
    <w:p w:rsidR="007112D8" w:rsidRDefault="007112D8" w:rsidP="000A1949">
      <w:pPr>
        <w:ind w:firstLineChars="0" w:firstLine="0"/>
        <w:jc w:val="center"/>
        <w:rPr>
          <w:ins w:id="0" w:author="丁 爱萍" w:date="2019-10-16T21:26:00Z"/>
          <w:rFonts w:ascii="黑体" w:eastAsia="黑体" w:hAnsi="黑体"/>
          <w:sz w:val="44"/>
          <w:szCs w:val="44"/>
        </w:rPr>
      </w:pPr>
    </w:p>
    <w:p w:rsidR="007112D8" w:rsidRDefault="007112D8" w:rsidP="000A1949">
      <w:pPr>
        <w:ind w:firstLineChars="0" w:firstLine="0"/>
        <w:jc w:val="center"/>
        <w:rPr>
          <w:ins w:id="1" w:author="丁 爱萍" w:date="2019-10-16T21:26:00Z"/>
          <w:rFonts w:ascii="黑体" w:eastAsia="黑体" w:hAnsi="黑体"/>
          <w:sz w:val="44"/>
          <w:szCs w:val="44"/>
        </w:rPr>
      </w:pPr>
    </w:p>
    <w:p w:rsidR="003034DA" w:rsidRDefault="000A1949" w:rsidP="000A1949">
      <w:pPr>
        <w:ind w:firstLineChars="0" w:firstLine="0"/>
        <w:jc w:val="center"/>
        <w:rPr>
          <w:ins w:id="2" w:author="丁 爱萍" w:date="2019-10-16T21:26:00Z"/>
          <w:rFonts w:ascii="黑体" w:eastAsia="黑体" w:hAnsi="黑体"/>
          <w:sz w:val="44"/>
          <w:szCs w:val="44"/>
        </w:rPr>
      </w:pPr>
      <w:r w:rsidRPr="000A1949">
        <w:rPr>
          <w:rFonts w:ascii="黑体" w:eastAsia="黑体" w:hAnsi="黑体" w:hint="eastAsia"/>
          <w:sz w:val="44"/>
          <w:szCs w:val="44"/>
        </w:rPr>
        <w:t xml:space="preserve">目 </w:t>
      </w:r>
      <w:r w:rsidRPr="000A1949">
        <w:rPr>
          <w:rFonts w:ascii="黑体" w:eastAsia="黑体" w:hAnsi="黑体"/>
          <w:sz w:val="44"/>
          <w:szCs w:val="44"/>
        </w:rPr>
        <w:t xml:space="preserve"> </w:t>
      </w:r>
      <w:r>
        <w:rPr>
          <w:rFonts w:ascii="黑体" w:eastAsia="黑体" w:hAnsi="黑体"/>
          <w:sz w:val="44"/>
          <w:szCs w:val="44"/>
        </w:rPr>
        <w:t xml:space="preserve">  </w:t>
      </w:r>
      <w:r w:rsidRPr="000A1949">
        <w:rPr>
          <w:rFonts w:ascii="黑体" w:eastAsia="黑体" w:hAnsi="黑体" w:hint="eastAsia"/>
          <w:sz w:val="44"/>
          <w:szCs w:val="44"/>
        </w:rPr>
        <w:t>录</w:t>
      </w:r>
    </w:p>
    <w:p w:rsidR="00B93550" w:rsidRPr="000A1949" w:rsidRDefault="00B93550" w:rsidP="00B93550">
      <w:pPr>
        <w:spacing w:line="480" w:lineRule="auto"/>
        <w:ind w:firstLineChars="0" w:firstLine="0"/>
        <w:jc w:val="center"/>
        <w:rPr>
          <w:rFonts w:ascii="黑体" w:eastAsia="黑体" w:hAnsi="黑体" w:hint="eastAsia"/>
          <w:sz w:val="44"/>
          <w:szCs w:val="44"/>
        </w:rPr>
      </w:pPr>
    </w:p>
    <w:p w:rsidR="00AA773A" w:rsidRDefault="000A1949" w:rsidP="00B93550">
      <w:pPr>
        <w:pStyle w:val="11"/>
        <w:tabs>
          <w:tab w:val="right" w:leader="dot" w:pos="8721"/>
        </w:tabs>
        <w:spacing w:line="480" w:lineRule="auto"/>
        <w:ind w:firstLine="420"/>
        <w:rPr>
          <w:noProof/>
          <w:szCs w:val="22"/>
        </w:rPr>
      </w:pPr>
      <w:r>
        <w:fldChar w:fldCharType="begin"/>
      </w:r>
      <w:r>
        <w:instrText xml:space="preserve"> </w:instrText>
      </w:r>
      <w:r>
        <w:rPr>
          <w:rFonts w:hint="eastAsia"/>
        </w:rPr>
        <w:instrText>TOC \o "1-3" \h \z \u</w:instrText>
      </w:r>
      <w:r>
        <w:instrText xml:space="preserve"> </w:instrText>
      </w:r>
      <w:r>
        <w:fldChar w:fldCharType="separate"/>
      </w:r>
      <w:hyperlink w:anchor="_Toc22152833" w:history="1">
        <w:r w:rsidR="00AA773A" w:rsidRPr="00337FB2">
          <w:rPr>
            <w:rStyle w:val="aa"/>
            <w:noProof/>
          </w:rPr>
          <w:t>摘要</w:t>
        </w:r>
        <w:r w:rsidR="00AA773A">
          <w:rPr>
            <w:noProof/>
            <w:webHidden/>
          </w:rPr>
          <w:tab/>
        </w:r>
        <w:r w:rsidR="00AA773A">
          <w:rPr>
            <w:noProof/>
            <w:webHidden/>
          </w:rPr>
          <w:fldChar w:fldCharType="begin"/>
        </w:r>
        <w:r w:rsidR="00AA773A">
          <w:rPr>
            <w:noProof/>
            <w:webHidden/>
          </w:rPr>
          <w:instrText xml:space="preserve"> PAGEREF _Toc22152833 \h </w:instrText>
        </w:r>
        <w:r w:rsidR="00AA773A">
          <w:rPr>
            <w:noProof/>
            <w:webHidden/>
          </w:rPr>
        </w:r>
        <w:r w:rsidR="00AA773A">
          <w:rPr>
            <w:noProof/>
            <w:webHidden/>
          </w:rPr>
          <w:fldChar w:fldCharType="separate"/>
        </w:r>
        <w:r w:rsidR="00AA773A">
          <w:rPr>
            <w:noProof/>
            <w:webHidden/>
          </w:rPr>
          <w:t>2</w:t>
        </w:r>
        <w:r w:rsidR="00AA773A">
          <w:rPr>
            <w:noProof/>
            <w:webHidden/>
          </w:rPr>
          <w:fldChar w:fldCharType="end"/>
        </w:r>
      </w:hyperlink>
    </w:p>
    <w:p w:rsidR="00AA773A" w:rsidRDefault="00AA773A" w:rsidP="00B93550">
      <w:pPr>
        <w:pStyle w:val="11"/>
        <w:tabs>
          <w:tab w:val="right" w:leader="dot" w:pos="8721"/>
        </w:tabs>
        <w:spacing w:line="480" w:lineRule="auto"/>
        <w:ind w:firstLine="420"/>
        <w:rPr>
          <w:noProof/>
          <w:szCs w:val="22"/>
        </w:rPr>
      </w:pPr>
      <w:hyperlink w:anchor="_Toc22152834" w:history="1">
        <w:r w:rsidRPr="00337FB2">
          <w:rPr>
            <w:rStyle w:val="aa"/>
            <w:noProof/>
          </w:rPr>
          <w:t>一、公平与效率概念界定</w:t>
        </w:r>
        <w:r>
          <w:rPr>
            <w:noProof/>
            <w:webHidden/>
          </w:rPr>
          <w:tab/>
        </w:r>
        <w:r>
          <w:rPr>
            <w:noProof/>
            <w:webHidden/>
          </w:rPr>
          <w:fldChar w:fldCharType="begin"/>
        </w:r>
        <w:r>
          <w:rPr>
            <w:noProof/>
            <w:webHidden/>
          </w:rPr>
          <w:instrText xml:space="preserve"> PAGEREF _Toc22152834 \h </w:instrText>
        </w:r>
        <w:r>
          <w:rPr>
            <w:noProof/>
            <w:webHidden/>
          </w:rPr>
        </w:r>
        <w:r>
          <w:rPr>
            <w:noProof/>
            <w:webHidden/>
          </w:rPr>
          <w:fldChar w:fldCharType="separate"/>
        </w:r>
        <w:r>
          <w:rPr>
            <w:noProof/>
            <w:webHidden/>
          </w:rPr>
          <w:t>3</w:t>
        </w:r>
        <w:r>
          <w:rPr>
            <w:noProof/>
            <w:webHidden/>
          </w:rPr>
          <w:fldChar w:fldCharType="end"/>
        </w:r>
      </w:hyperlink>
    </w:p>
    <w:p w:rsidR="00AA773A" w:rsidRDefault="00AA773A" w:rsidP="00B93550">
      <w:pPr>
        <w:pStyle w:val="21"/>
        <w:tabs>
          <w:tab w:val="right" w:leader="dot" w:pos="8721"/>
        </w:tabs>
        <w:spacing w:line="480" w:lineRule="auto"/>
        <w:ind w:firstLine="420"/>
        <w:rPr>
          <w:noProof/>
          <w:szCs w:val="22"/>
        </w:rPr>
      </w:pPr>
      <w:hyperlink w:anchor="_Toc22152835" w:history="1">
        <w:r w:rsidRPr="00337FB2">
          <w:rPr>
            <w:rStyle w:val="aa"/>
            <w:noProof/>
          </w:rPr>
          <w:t>（一）公平的概念</w:t>
        </w:r>
        <w:r>
          <w:rPr>
            <w:noProof/>
            <w:webHidden/>
          </w:rPr>
          <w:tab/>
        </w:r>
        <w:r>
          <w:rPr>
            <w:noProof/>
            <w:webHidden/>
          </w:rPr>
          <w:fldChar w:fldCharType="begin"/>
        </w:r>
        <w:r>
          <w:rPr>
            <w:noProof/>
            <w:webHidden/>
          </w:rPr>
          <w:instrText xml:space="preserve"> PAGEREF _Toc22152835 \h </w:instrText>
        </w:r>
        <w:r>
          <w:rPr>
            <w:noProof/>
            <w:webHidden/>
          </w:rPr>
        </w:r>
        <w:r>
          <w:rPr>
            <w:noProof/>
            <w:webHidden/>
          </w:rPr>
          <w:fldChar w:fldCharType="separate"/>
        </w:r>
        <w:r>
          <w:rPr>
            <w:noProof/>
            <w:webHidden/>
          </w:rPr>
          <w:t>3</w:t>
        </w:r>
        <w:r>
          <w:rPr>
            <w:noProof/>
            <w:webHidden/>
          </w:rPr>
          <w:fldChar w:fldCharType="end"/>
        </w:r>
      </w:hyperlink>
    </w:p>
    <w:p w:rsidR="00AA773A" w:rsidRDefault="00AA773A" w:rsidP="00B93550">
      <w:pPr>
        <w:pStyle w:val="21"/>
        <w:tabs>
          <w:tab w:val="right" w:leader="dot" w:pos="8721"/>
        </w:tabs>
        <w:spacing w:line="480" w:lineRule="auto"/>
        <w:ind w:firstLine="420"/>
        <w:rPr>
          <w:noProof/>
          <w:szCs w:val="22"/>
        </w:rPr>
      </w:pPr>
      <w:hyperlink w:anchor="_Toc22152836" w:history="1">
        <w:r w:rsidRPr="00337FB2">
          <w:rPr>
            <w:rStyle w:val="aa"/>
            <w:noProof/>
          </w:rPr>
          <w:t>（二）效率的概念</w:t>
        </w:r>
        <w:r>
          <w:rPr>
            <w:noProof/>
            <w:webHidden/>
          </w:rPr>
          <w:tab/>
        </w:r>
        <w:r>
          <w:rPr>
            <w:noProof/>
            <w:webHidden/>
          </w:rPr>
          <w:fldChar w:fldCharType="begin"/>
        </w:r>
        <w:r>
          <w:rPr>
            <w:noProof/>
            <w:webHidden/>
          </w:rPr>
          <w:instrText xml:space="preserve"> PAGEREF _Toc22152836 \h </w:instrText>
        </w:r>
        <w:r>
          <w:rPr>
            <w:noProof/>
            <w:webHidden/>
          </w:rPr>
        </w:r>
        <w:r>
          <w:rPr>
            <w:noProof/>
            <w:webHidden/>
          </w:rPr>
          <w:fldChar w:fldCharType="separate"/>
        </w:r>
        <w:r>
          <w:rPr>
            <w:noProof/>
            <w:webHidden/>
          </w:rPr>
          <w:t>3</w:t>
        </w:r>
        <w:r>
          <w:rPr>
            <w:noProof/>
            <w:webHidden/>
          </w:rPr>
          <w:fldChar w:fldCharType="end"/>
        </w:r>
      </w:hyperlink>
    </w:p>
    <w:p w:rsidR="00AA773A" w:rsidRDefault="00AA773A" w:rsidP="00B93550">
      <w:pPr>
        <w:pStyle w:val="11"/>
        <w:tabs>
          <w:tab w:val="right" w:leader="dot" w:pos="8721"/>
        </w:tabs>
        <w:spacing w:line="480" w:lineRule="auto"/>
        <w:ind w:firstLine="420"/>
        <w:rPr>
          <w:noProof/>
          <w:szCs w:val="22"/>
        </w:rPr>
      </w:pPr>
      <w:hyperlink w:anchor="_Toc22152837" w:history="1">
        <w:r w:rsidRPr="00337FB2">
          <w:rPr>
            <w:rStyle w:val="aa"/>
            <w:noProof/>
          </w:rPr>
          <w:t>二、公平与效率和谐发展的必要性</w:t>
        </w:r>
        <w:r>
          <w:rPr>
            <w:noProof/>
            <w:webHidden/>
          </w:rPr>
          <w:tab/>
        </w:r>
        <w:r>
          <w:rPr>
            <w:noProof/>
            <w:webHidden/>
          </w:rPr>
          <w:fldChar w:fldCharType="begin"/>
        </w:r>
        <w:r>
          <w:rPr>
            <w:noProof/>
            <w:webHidden/>
          </w:rPr>
          <w:instrText xml:space="preserve"> PAGEREF _Toc22152837 \h </w:instrText>
        </w:r>
        <w:r>
          <w:rPr>
            <w:noProof/>
            <w:webHidden/>
          </w:rPr>
        </w:r>
        <w:r>
          <w:rPr>
            <w:noProof/>
            <w:webHidden/>
          </w:rPr>
          <w:fldChar w:fldCharType="separate"/>
        </w:r>
        <w:r>
          <w:rPr>
            <w:noProof/>
            <w:webHidden/>
          </w:rPr>
          <w:t>4</w:t>
        </w:r>
        <w:r>
          <w:rPr>
            <w:noProof/>
            <w:webHidden/>
          </w:rPr>
          <w:fldChar w:fldCharType="end"/>
        </w:r>
      </w:hyperlink>
    </w:p>
    <w:p w:rsidR="00AA773A" w:rsidRDefault="00AA773A" w:rsidP="00B93550">
      <w:pPr>
        <w:pStyle w:val="21"/>
        <w:tabs>
          <w:tab w:val="right" w:leader="dot" w:pos="8721"/>
        </w:tabs>
        <w:spacing w:line="480" w:lineRule="auto"/>
        <w:ind w:firstLine="420"/>
        <w:rPr>
          <w:noProof/>
          <w:szCs w:val="22"/>
        </w:rPr>
      </w:pPr>
      <w:hyperlink w:anchor="_Toc22152838" w:history="1">
        <w:r w:rsidRPr="00337FB2">
          <w:rPr>
            <w:rStyle w:val="aa"/>
            <w:noProof/>
          </w:rPr>
          <w:t>（一）公平优先论的得与失</w:t>
        </w:r>
        <w:r>
          <w:rPr>
            <w:noProof/>
            <w:webHidden/>
          </w:rPr>
          <w:tab/>
        </w:r>
        <w:r>
          <w:rPr>
            <w:noProof/>
            <w:webHidden/>
          </w:rPr>
          <w:fldChar w:fldCharType="begin"/>
        </w:r>
        <w:r>
          <w:rPr>
            <w:noProof/>
            <w:webHidden/>
          </w:rPr>
          <w:instrText xml:space="preserve"> PAGEREF _Toc22152838 \h </w:instrText>
        </w:r>
        <w:r>
          <w:rPr>
            <w:noProof/>
            <w:webHidden/>
          </w:rPr>
        </w:r>
        <w:r>
          <w:rPr>
            <w:noProof/>
            <w:webHidden/>
          </w:rPr>
          <w:fldChar w:fldCharType="separate"/>
        </w:r>
        <w:r>
          <w:rPr>
            <w:noProof/>
            <w:webHidden/>
          </w:rPr>
          <w:t>4</w:t>
        </w:r>
        <w:r>
          <w:rPr>
            <w:noProof/>
            <w:webHidden/>
          </w:rPr>
          <w:fldChar w:fldCharType="end"/>
        </w:r>
      </w:hyperlink>
    </w:p>
    <w:p w:rsidR="00AA773A" w:rsidRDefault="00AA773A" w:rsidP="00B93550">
      <w:pPr>
        <w:pStyle w:val="31"/>
        <w:tabs>
          <w:tab w:val="right" w:leader="dot" w:pos="8721"/>
        </w:tabs>
        <w:spacing w:line="480" w:lineRule="auto"/>
        <w:ind w:firstLine="420"/>
        <w:rPr>
          <w:noProof/>
          <w:szCs w:val="22"/>
        </w:rPr>
      </w:pPr>
      <w:hyperlink w:anchor="_Toc22152839" w:history="1">
        <w:r w:rsidRPr="00337FB2">
          <w:rPr>
            <w:rStyle w:val="aa"/>
            <w:noProof/>
          </w:rPr>
          <w:t>1.</w:t>
        </w:r>
        <w:r w:rsidRPr="00337FB2">
          <w:rPr>
            <w:rStyle w:val="aa"/>
            <w:noProof/>
          </w:rPr>
          <w:t>公平优先论的益处</w:t>
        </w:r>
        <w:r>
          <w:rPr>
            <w:noProof/>
            <w:webHidden/>
          </w:rPr>
          <w:tab/>
        </w:r>
        <w:r>
          <w:rPr>
            <w:noProof/>
            <w:webHidden/>
          </w:rPr>
          <w:fldChar w:fldCharType="begin"/>
        </w:r>
        <w:r>
          <w:rPr>
            <w:noProof/>
            <w:webHidden/>
          </w:rPr>
          <w:instrText xml:space="preserve"> PAGEREF _Toc22152839 \h </w:instrText>
        </w:r>
        <w:r>
          <w:rPr>
            <w:noProof/>
            <w:webHidden/>
          </w:rPr>
        </w:r>
        <w:r>
          <w:rPr>
            <w:noProof/>
            <w:webHidden/>
          </w:rPr>
          <w:fldChar w:fldCharType="separate"/>
        </w:r>
        <w:r>
          <w:rPr>
            <w:noProof/>
            <w:webHidden/>
          </w:rPr>
          <w:t>4</w:t>
        </w:r>
        <w:r>
          <w:rPr>
            <w:noProof/>
            <w:webHidden/>
          </w:rPr>
          <w:fldChar w:fldCharType="end"/>
        </w:r>
      </w:hyperlink>
    </w:p>
    <w:p w:rsidR="00AA773A" w:rsidRDefault="00AA773A" w:rsidP="00B93550">
      <w:pPr>
        <w:pStyle w:val="31"/>
        <w:tabs>
          <w:tab w:val="right" w:leader="dot" w:pos="8721"/>
        </w:tabs>
        <w:spacing w:line="480" w:lineRule="auto"/>
        <w:ind w:firstLine="420"/>
        <w:rPr>
          <w:noProof/>
          <w:szCs w:val="22"/>
        </w:rPr>
      </w:pPr>
      <w:hyperlink w:anchor="_Toc22152840" w:history="1">
        <w:r w:rsidRPr="00337FB2">
          <w:rPr>
            <w:rStyle w:val="aa"/>
            <w:noProof/>
          </w:rPr>
          <w:t>2.</w:t>
        </w:r>
        <w:r w:rsidRPr="00337FB2">
          <w:rPr>
            <w:rStyle w:val="aa"/>
            <w:noProof/>
          </w:rPr>
          <w:t>公平优先论的弊端</w:t>
        </w:r>
        <w:r>
          <w:rPr>
            <w:noProof/>
            <w:webHidden/>
          </w:rPr>
          <w:tab/>
        </w:r>
        <w:r>
          <w:rPr>
            <w:noProof/>
            <w:webHidden/>
          </w:rPr>
          <w:fldChar w:fldCharType="begin"/>
        </w:r>
        <w:r>
          <w:rPr>
            <w:noProof/>
            <w:webHidden/>
          </w:rPr>
          <w:instrText xml:space="preserve"> PAGEREF _Toc22152840 \h </w:instrText>
        </w:r>
        <w:r>
          <w:rPr>
            <w:noProof/>
            <w:webHidden/>
          </w:rPr>
        </w:r>
        <w:r>
          <w:rPr>
            <w:noProof/>
            <w:webHidden/>
          </w:rPr>
          <w:fldChar w:fldCharType="separate"/>
        </w:r>
        <w:r>
          <w:rPr>
            <w:noProof/>
            <w:webHidden/>
          </w:rPr>
          <w:t>4</w:t>
        </w:r>
        <w:r>
          <w:rPr>
            <w:noProof/>
            <w:webHidden/>
          </w:rPr>
          <w:fldChar w:fldCharType="end"/>
        </w:r>
      </w:hyperlink>
    </w:p>
    <w:p w:rsidR="00AA773A" w:rsidRDefault="00AA773A" w:rsidP="00B93550">
      <w:pPr>
        <w:pStyle w:val="21"/>
        <w:tabs>
          <w:tab w:val="right" w:leader="dot" w:pos="8721"/>
        </w:tabs>
        <w:spacing w:line="480" w:lineRule="auto"/>
        <w:ind w:firstLine="420"/>
        <w:rPr>
          <w:noProof/>
          <w:szCs w:val="22"/>
        </w:rPr>
      </w:pPr>
      <w:hyperlink w:anchor="_Toc22152841" w:history="1">
        <w:r w:rsidRPr="00337FB2">
          <w:rPr>
            <w:rStyle w:val="aa"/>
            <w:noProof/>
          </w:rPr>
          <w:t>（二）效率优先论的得与失</w:t>
        </w:r>
        <w:r>
          <w:rPr>
            <w:noProof/>
            <w:webHidden/>
          </w:rPr>
          <w:tab/>
        </w:r>
        <w:r>
          <w:rPr>
            <w:noProof/>
            <w:webHidden/>
          </w:rPr>
          <w:fldChar w:fldCharType="begin"/>
        </w:r>
        <w:r>
          <w:rPr>
            <w:noProof/>
            <w:webHidden/>
          </w:rPr>
          <w:instrText xml:space="preserve"> PAGEREF _Toc22152841 \h </w:instrText>
        </w:r>
        <w:r>
          <w:rPr>
            <w:noProof/>
            <w:webHidden/>
          </w:rPr>
        </w:r>
        <w:r>
          <w:rPr>
            <w:noProof/>
            <w:webHidden/>
          </w:rPr>
          <w:fldChar w:fldCharType="separate"/>
        </w:r>
        <w:r>
          <w:rPr>
            <w:noProof/>
            <w:webHidden/>
          </w:rPr>
          <w:t>5</w:t>
        </w:r>
        <w:r>
          <w:rPr>
            <w:noProof/>
            <w:webHidden/>
          </w:rPr>
          <w:fldChar w:fldCharType="end"/>
        </w:r>
      </w:hyperlink>
    </w:p>
    <w:p w:rsidR="00AA773A" w:rsidRDefault="00AA773A" w:rsidP="00B93550">
      <w:pPr>
        <w:pStyle w:val="11"/>
        <w:tabs>
          <w:tab w:val="right" w:leader="dot" w:pos="8721"/>
        </w:tabs>
        <w:spacing w:line="480" w:lineRule="auto"/>
        <w:ind w:firstLine="420"/>
        <w:rPr>
          <w:noProof/>
          <w:szCs w:val="22"/>
        </w:rPr>
      </w:pPr>
      <w:hyperlink w:anchor="_Toc22152842" w:history="1">
        <w:r w:rsidRPr="00337FB2">
          <w:rPr>
            <w:rStyle w:val="aa"/>
            <w:noProof/>
          </w:rPr>
          <w:t>三、实现公平与效率和谐发展的途径</w:t>
        </w:r>
        <w:r>
          <w:rPr>
            <w:noProof/>
            <w:webHidden/>
          </w:rPr>
          <w:tab/>
        </w:r>
        <w:r>
          <w:rPr>
            <w:noProof/>
            <w:webHidden/>
          </w:rPr>
          <w:fldChar w:fldCharType="begin"/>
        </w:r>
        <w:r>
          <w:rPr>
            <w:noProof/>
            <w:webHidden/>
          </w:rPr>
          <w:instrText xml:space="preserve"> PAGEREF _Toc22152842 \h </w:instrText>
        </w:r>
        <w:r>
          <w:rPr>
            <w:noProof/>
            <w:webHidden/>
          </w:rPr>
        </w:r>
        <w:r>
          <w:rPr>
            <w:noProof/>
            <w:webHidden/>
          </w:rPr>
          <w:fldChar w:fldCharType="separate"/>
        </w:r>
        <w:r>
          <w:rPr>
            <w:noProof/>
            <w:webHidden/>
          </w:rPr>
          <w:t>6</w:t>
        </w:r>
        <w:r>
          <w:rPr>
            <w:noProof/>
            <w:webHidden/>
          </w:rPr>
          <w:fldChar w:fldCharType="end"/>
        </w:r>
      </w:hyperlink>
    </w:p>
    <w:p w:rsidR="00AA773A" w:rsidRDefault="00AA773A" w:rsidP="00B93550">
      <w:pPr>
        <w:pStyle w:val="11"/>
        <w:tabs>
          <w:tab w:val="right" w:leader="dot" w:pos="8721"/>
        </w:tabs>
        <w:spacing w:line="480" w:lineRule="auto"/>
        <w:ind w:firstLine="420"/>
        <w:rPr>
          <w:noProof/>
          <w:szCs w:val="22"/>
        </w:rPr>
      </w:pPr>
      <w:hyperlink w:anchor="_Toc22152843" w:history="1">
        <w:r w:rsidRPr="00337FB2">
          <w:rPr>
            <w:rStyle w:val="aa"/>
            <w:noProof/>
          </w:rPr>
          <w:t>结束语</w:t>
        </w:r>
        <w:r>
          <w:rPr>
            <w:noProof/>
            <w:webHidden/>
          </w:rPr>
          <w:tab/>
        </w:r>
        <w:r>
          <w:rPr>
            <w:noProof/>
            <w:webHidden/>
          </w:rPr>
          <w:fldChar w:fldCharType="begin"/>
        </w:r>
        <w:r>
          <w:rPr>
            <w:noProof/>
            <w:webHidden/>
          </w:rPr>
          <w:instrText xml:space="preserve"> PAGEREF _Toc22152843 \h </w:instrText>
        </w:r>
        <w:r>
          <w:rPr>
            <w:noProof/>
            <w:webHidden/>
          </w:rPr>
        </w:r>
        <w:r>
          <w:rPr>
            <w:noProof/>
            <w:webHidden/>
          </w:rPr>
          <w:fldChar w:fldCharType="separate"/>
        </w:r>
        <w:r>
          <w:rPr>
            <w:noProof/>
            <w:webHidden/>
          </w:rPr>
          <w:t>8</w:t>
        </w:r>
        <w:r>
          <w:rPr>
            <w:noProof/>
            <w:webHidden/>
          </w:rPr>
          <w:fldChar w:fldCharType="end"/>
        </w:r>
      </w:hyperlink>
    </w:p>
    <w:p w:rsidR="000A1949" w:rsidRDefault="000A1949" w:rsidP="00B93550">
      <w:pPr>
        <w:spacing w:line="480" w:lineRule="auto"/>
        <w:ind w:firstLineChars="202" w:firstLine="424"/>
        <w:rPr>
          <w:rFonts w:hint="eastAsia"/>
        </w:rPr>
      </w:pPr>
      <w:r>
        <w:fldChar w:fldCharType="end"/>
      </w:r>
    </w:p>
    <w:p w:rsidR="000A1949" w:rsidRDefault="000A1949" w:rsidP="008267D5">
      <w:pPr>
        <w:ind w:firstLineChars="202" w:firstLine="424"/>
      </w:pPr>
    </w:p>
    <w:p w:rsidR="000A1949" w:rsidRDefault="000A1949" w:rsidP="008267D5">
      <w:pPr>
        <w:ind w:firstLineChars="202" w:firstLine="424"/>
      </w:pPr>
    </w:p>
    <w:p w:rsidR="000A1949" w:rsidRDefault="000A1949">
      <w:pPr>
        <w:widowControl/>
        <w:ind w:firstLineChars="0" w:firstLine="0"/>
        <w:jc w:val="left"/>
      </w:pPr>
      <w:r>
        <w:br w:type="page"/>
      </w:r>
    </w:p>
    <w:p w:rsidR="000A1949" w:rsidRDefault="000A1949" w:rsidP="008267D5">
      <w:pPr>
        <w:ind w:firstLineChars="202" w:firstLine="424"/>
        <w:rPr>
          <w:rFonts w:hint="eastAsia"/>
        </w:rPr>
      </w:pPr>
    </w:p>
    <w:p w:rsidR="008267D5" w:rsidRPr="00ED45AB" w:rsidRDefault="003034DA" w:rsidP="00DE642F">
      <w:pPr>
        <w:pStyle w:val="1"/>
        <w:spacing w:before="468" w:after="468"/>
        <w:ind w:firstLine="723"/>
      </w:pPr>
      <w:bookmarkStart w:id="3" w:name="_Toc474255546"/>
      <w:bookmarkStart w:id="4" w:name="_Toc22152833"/>
      <w:r w:rsidRPr="00ED45AB">
        <w:rPr>
          <w:rFonts w:hint="eastAsia"/>
        </w:rPr>
        <w:t>摘要</w:t>
      </w:r>
      <w:bookmarkEnd w:id="3"/>
      <w:bookmarkEnd w:id="4"/>
    </w:p>
    <w:p w:rsidR="003034DA" w:rsidRDefault="003034DA" w:rsidP="008267D5">
      <w:pPr>
        <w:ind w:firstLineChars="202" w:firstLine="424"/>
      </w:pPr>
      <w:r>
        <w:rPr>
          <w:rFonts w:hint="eastAsia"/>
        </w:rPr>
        <w:t>公平与效率的关系问题是一个社会运行过程中必然会遇到的重要问题，也是一个经济伦理学领域中值得深入研究的问题。确立“公平为基础，效率为中心”的发展战略。形成一种公平与效率良性互动运行的机制。既重视生产力的发展，又重视生产关系的改善，充分发挥劳动者的主动性、积极性、创造性，共同推动社会的持续、健康发展。</w:t>
      </w:r>
    </w:p>
    <w:p w:rsidR="003034DA" w:rsidRDefault="003034DA" w:rsidP="008267D5">
      <w:pPr>
        <w:ind w:firstLineChars="202" w:firstLine="424"/>
      </w:pPr>
      <w:r>
        <w:rPr>
          <w:rFonts w:hint="eastAsia"/>
        </w:rPr>
        <w:t>关键词：公平</w:t>
      </w:r>
      <w:r>
        <w:rPr>
          <w:rFonts w:hint="eastAsia"/>
        </w:rPr>
        <w:t xml:space="preserve">  </w:t>
      </w:r>
      <w:r>
        <w:rPr>
          <w:rFonts w:hint="eastAsia"/>
        </w:rPr>
        <w:t>效率</w:t>
      </w:r>
      <w:r>
        <w:rPr>
          <w:rFonts w:hint="eastAsia"/>
        </w:rPr>
        <w:t xml:space="preserve">  </w:t>
      </w:r>
      <w:r>
        <w:rPr>
          <w:rFonts w:hint="eastAsia"/>
        </w:rPr>
        <w:t>和谐发展</w:t>
      </w:r>
    </w:p>
    <w:p w:rsidR="008267D5" w:rsidRDefault="003034DA" w:rsidP="008267D5">
      <w:pPr>
        <w:ind w:firstLineChars="202" w:firstLine="424"/>
      </w:pPr>
      <w:r>
        <w:rPr>
          <w:rFonts w:hint="eastAsia"/>
        </w:rPr>
        <w:t>公平和效率是人类追求的两大目标，也是涉及经济学、伦理学、社会学、政治学等领域的两大基本范畴。在我国市场经济体制的确立和改革的过程中，公平与效率的相互关系始终是决策层和学术界关注的焦点。从十四届三中全会开始，“效率优先、兼顾公平”成为分配领域的指导方针，对改革和发展产生深远影响。在现阶段落实科学发展观，确立与社会主义和谐社会相适应的公平效率观，妥善处理公平与效率的关系，成为构建社会主义和谐社会必须面对的重大理论与实践问题。</w:t>
      </w:r>
    </w:p>
    <w:p w:rsidR="008267D5" w:rsidRDefault="008267D5" w:rsidP="003C5BCC">
      <w:pPr>
        <w:widowControl/>
        <w:ind w:firstLine="420"/>
        <w:jc w:val="left"/>
      </w:pPr>
      <w:r>
        <w:br w:type="page"/>
      </w:r>
      <w:bookmarkStart w:id="5" w:name="_GoBack"/>
      <w:bookmarkEnd w:id="5"/>
    </w:p>
    <w:p w:rsidR="003034DA" w:rsidRDefault="003034DA" w:rsidP="008267D5">
      <w:pPr>
        <w:ind w:firstLineChars="202" w:firstLine="424"/>
      </w:pPr>
    </w:p>
    <w:p w:rsidR="003034DA" w:rsidRPr="00ED45AB" w:rsidRDefault="003034DA" w:rsidP="0079322D">
      <w:pPr>
        <w:pStyle w:val="1"/>
        <w:spacing w:before="468" w:after="468"/>
        <w:ind w:firstLine="723"/>
      </w:pPr>
      <w:bookmarkStart w:id="6" w:name="_Toc474255547"/>
      <w:bookmarkStart w:id="7" w:name="_Toc22152834"/>
      <w:r>
        <w:rPr>
          <w:rFonts w:hint="eastAsia"/>
        </w:rPr>
        <w:t>一、公平与</w:t>
      </w:r>
      <w:r w:rsidRPr="00ED45AB">
        <w:rPr>
          <w:rFonts w:hint="eastAsia"/>
        </w:rPr>
        <w:t>效率概念界定</w:t>
      </w:r>
      <w:bookmarkEnd w:id="6"/>
      <w:bookmarkEnd w:id="7"/>
    </w:p>
    <w:p w:rsidR="003034DA" w:rsidRPr="00ED45AB" w:rsidRDefault="003034DA" w:rsidP="00DE642F">
      <w:pPr>
        <w:pStyle w:val="2"/>
        <w:spacing w:before="156" w:after="156"/>
        <w:ind w:firstLine="562"/>
      </w:pPr>
      <w:bookmarkStart w:id="8" w:name="_Toc474255548"/>
      <w:bookmarkStart w:id="9" w:name="_Toc22152835"/>
      <w:r w:rsidRPr="00ED45AB">
        <w:rPr>
          <w:rFonts w:hint="eastAsia"/>
        </w:rPr>
        <w:t>（一）公平的概念</w:t>
      </w:r>
      <w:bookmarkEnd w:id="8"/>
      <w:bookmarkEnd w:id="9"/>
    </w:p>
    <w:p w:rsidR="003034DA" w:rsidRDefault="003034DA" w:rsidP="008267D5">
      <w:pPr>
        <w:ind w:firstLineChars="202" w:firstLine="424"/>
      </w:pPr>
      <w:r>
        <w:rPr>
          <w:rFonts w:hint="eastAsia"/>
        </w:rPr>
        <w:t>公平的本义应该是公正、公道、合理、正义。它指人与人之间在政治、经济、文化等各方面处于同等的地位，享有共同的权利。从本质上看，公平是特定社会经济关系在社会成员思想意识上的反映，它以一定的社会经济制度为基础，形成相应的社会意识，得到法律保障，分别体现在条件、地位、机会、处理原则、人际关系、分配、收入、消费、生活层次等方面。具体包括</w:t>
      </w:r>
      <w:r>
        <w:rPr>
          <w:rFonts w:hint="eastAsia"/>
        </w:rPr>
        <w:t>(1)</w:t>
      </w:r>
      <w:r>
        <w:rPr>
          <w:rFonts w:hint="eastAsia"/>
        </w:rPr>
        <w:t>权利平等——即国家承认所有公民在法律面前平等；</w:t>
      </w:r>
      <w:r>
        <w:rPr>
          <w:rFonts w:hint="eastAsia"/>
        </w:rPr>
        <w:t>(2)</w:t>
      </w:r>
      <w:r>
        <w:rPr>
          <w:rFonts w:hint="eastAsia"/>
        </w:rPr>
        <w:t>机会均等——即社会应该为每个公民追求自身权益、自我发展和完善公正地平等地提供必要机会和条件；</w:t>
      </w:r>
      <w:r>
        <w:rPr>
          <w:rFonts w:hint="eastAsia"/>
        </w:rPr>
        <w:t>(3)</w:t>
      </w:r>
      <w:r>
        <w:rPr>
          <w:rFonts w:hint="eastAsia"/>
        </w:rPr>
        <w:t>结果公平——即主张社会的价值对所有人实行消灭了人剥削人的原则进行平等的、公正的按劳分配。</w:t>
      </w:r>
    </w:p>
    <w:p w:rsidR="003034DA" w:rsidRDefault="003034DA" w:rsidP="00DE642F">
      <w:pPr>
        <w:pStyle w:val="2"/>
        <w:spacing w:before="156" w:after="156"/>
        <w:ind w:firstLine="562"/>
      </w:pPr>
      <w:bookmarkStart w:id="10" w:name="_Toc474255549"/>
      <w:bookmarkStart w:id="11" w:name="_Toc22152836"/>
      <w:r>
        <w:rPr>
          <w:rFonts w:hint="eastAsia"/>
        </w:rPr>
        <w:t>（二）效率的概念</w:t>
      </w:r>
      <w:bookmarkEnd w:id="10"/>
      <w:bookmarkEnd w:id="11"/>
    </w:p>
    <w:p w:rsidR="003034DA" w:rsidRDefault="003034DA" w:rsidP="008267D5">
      <w:pPr>
        <w:ind w:firstLineChars="202" w:firstLine="424"/>
      </w:pPr>
      <w:r>
        <w:rPr>
          <w:rFonts w:hint="eastAsia"/>
        </w:rPr>
        <w:t>效率从经济角度看，是资源的有效利用和有效配置。效率尺度衡量的是社会在发展生产力、提高人民生活水平、增进经济效率方面所达到的程度。它反映的是投入与产出或成本与效率之比，基本要求是以最小的投入获得最大的产出。从经济伦理上讲，还需要具体考虑投入的是什么，产出的是什么，是否符合社会正当需要，是否对人类和自然有价值。要做到对人民根本利益有利，对社会和谐有利，对政治文明有利，对生态环境有利，这是社会主义条件下“效率”的本质规定。</w:t>
      </w:r>
    </w:p>
    <w:p w:rsidR="00224D45" w:rsidRDefault="00224D45" w:rsidP="008267D5">
      <w:pPr>
        <w:ind w:firstLineChars="202" w:firstLine="424"/>
      </w:pPr>
    </w:p>
    <w:p w:rsidR="00224D45" w:rsidRDefault="00224D45" w:rsidP="008267D5">
      <w:pPr>
        <w:ind w:firstLineChars="202" w:firstLine="424"/>
      </w:pPr>
    </w:p>
    <w:p w:rsidR="00224D45" w:rsidRPr="00B0582B" w:rsidRDefault="00B0582B" w:rsidP="008267D5">
      <w:pPr>
        <w:ind w:firstLineChars="202" w:firstLine="424"/>
      </w:pPr>
      <m:oMathPara>
        <m:oMathParaPr>
          <m:jc m:val="left"/>
        </m:oMathParaPr>
        <m:oMath>
          <m:r>
            <m:rPr>
              <m:sty m:val="p"/>
            </m:rPr>
            <w:rPr>
              <w:rFonts w:ascii="Cambria Math" w:hAnsi="Cambria Math"/>
            </w:rPr>
            <m:t>Y=</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x</m:t>
                  </m:r>
                  <m:r>
                    <w:rPr>
                      <w:rFonts w:ascii="Cambria Math" w:hAnsi="Cambria Math"/>
                    </w:rPr>
                    <m:t xml:space="preserve">       x&gt;0</m:t>
                  </m:r>
                </m:e>
                <m:e>
                  <m:r>
                    <w:rPr>
                      <w:rFonts w:ascii="Cambria Math" w:hAnsi="Cambria Math"/>
                    </w:rPr>
                    <m:t xml:space="preserve">-x     </m:t>
                  </m:r>
                  <m:r>
                    <w:rPr>
                      <w:rFonts w:ascii="Cambria Math" w:hAnsi="Cambria Math"/>
                    </w:rPr>
                    <m:t>x&lt;0</m:t>
                  </m:r>
                </m:e>
              </m:eqArr>
            </m:e>
          </m:d>
        </m:oMath>
      </m:oMathPara>
    </w:p>
    <w:p w:rsidR="00224D45" w:rsidRDefault="00224D45" w:rsidP="008267D5">
      <w:pPr>
        <w:ind w:firstLineChars="202" w:firstLine="424"/>
      </w:pPr>
    </w:p>
    <w:p w:rsidR="00224D45" w:rsidRDefault="00224D45" w:rsidP="008267D5">
      <w:pPr>
        <w:ind w:firstLineChars="202" w:firstLine="424"/>
      </w:pPr>
    </w:p>
    <w:p w:rsidR="00224D45" w:rsidRDefault="00224D45" w:rsidP="008267D5">
      <w:pPr>
        <w:ind w:firstLineChars="202" w:firstLine="424"/>
      </w:pPr>
    </w:p>
    <w:p w:rsidR="00224D45" w:rsidRDefault="00224D45" w:rsidP="008267D5">
      <w:pPr>
        <w:ind w:firstLineChars="202" w:firstLine="424"/>
      </w:pPr>
    </w:p>
    <w:p w:rsidR="00224D45" w:rsidRDefault="00224D45" w:rsidP="008267D5">
      <w:pPr>
        <w:ind w:firstLineChars="202" w:firstLine="424"/>
      </w:pPr>
    </w:p>
    <w:p w:rsidR="00224D45" w:rsidRDefault="00224D45" w:rsidP="008267D5">
      <w:pPr>
        <w:ind w:firstLineChars="202" w:firstLine="424"/>
      </w:pPr>
    </w:p>
    <w:p w:rsidR="00224D45" w:rsidRDefault="00224D45" w:rsidP="008267D5">
      <w:pPr>
        <w:ind w:firstLineChars="202" w:firstLine="424"/>
      </w:pPr>
    </w:p>
    <w:p w:rsidR="00224D45" w:rsidRDefault="00224D45" w:rsidP="008267D5">
      <w:pPr>
        <w:ind w:firstLineChars="202" w:firstLine="424"/>
        <w:rPr>
          <w:rFonts w:hint="eastAsia"/>
        </w:rPr>
      </w:pPr>
    </w:p>
    <w:p w:rsidR="008267D5" w:rsidRDefault="008267D5" w:rsidP="003C5BCC">
      <w:pPr>
        <w:widowControl/>
        <w:ind w:firstLine="420"/>
        <w:jc w:val="left"/>
      </w:pPr>
      <w:r>
        <w:br w:type="page"/>
      </w:r>
    </w:p>
    <w:p w:rsidR="003034DA" w:rsidRPr="00ED45AB" w:rsidRDefault="003034DA" w:rsidP="00DE642F">
      <w:pPr>
        <w:pStyle w:val="1"/>
        <w:spacing w:before="468" w:after="468"/>
        <w:ind w:firstLine="723"/>
      </w:pPr>
      <w:bookmarkStart w:id="12" w:name="_Toc474255550"/>
      <w:bookmarkStart w:id="13" w:name="_Toc22152837"/>
      <w:r w:rsidRPr="00ED45AB">
        <w:rPr>
          <w:rFonts w:hint="eastAsia"/>
        </w:rPr>
        <w:t>二、公平与效率和谐发展的必要性</w:t>
      </w:r>
      <w:bookmarkEnd w:id="12"/>
      <w:bookmarkEnd w:id="13"/>
    </w:p>
    <w:p w:rsidR="003034DA" w:rsidRPr="00ED45AB" w:rsidRDefault="003034DA" w:rsidP="00DE642F">
      <w:pPr>
        <w:pStyle w:val="2"/>
        <w:spacing w:before="156" w:after="156"/>
        <w:ind w:firstLine="562"/>
      </w:pPr>
      <w:bookmarkStart w:id="14" w:name="_Toc474255551"/>
      <w:bookmarkStart w:id="15" w:name="_Toc22152838"/>
      <w:r w:rsidRPr="00ED45AB">
        <w:rPr>
          <w:rFonts w:hint="eastAsia"/>
        </w:rPr>
        <w:t>（一）公平优先论的得与失</w:t>
      </w:r>
      <w:bookmarkEnd w:id="14"/>
      <w:bookmarkEnd w:id="15"/>
    </w:p>
    <w:p w:rsidR="003034DA" w:rsidRDefault="003034DA" w:rsidP="008267D5">
      <w:pPr>
        <w:ind w:firstLineChars="202" w:firstLine="424"/>
      </w:pPr>
      <w:r>
        <w:rPr>
          <w:rFonts w:hint="eastAsia"/>
        </w:rPr>
        <w:t>公平优先论是指把公平作为社会整体价值目标系统的优先目标，认为公平是一种“天赋权利”，效率不仅不代表公平而是来自不公平，如果听任市场发挥作用，收入就不可能公平分配。因此，应在政府的干预下缩小市场机制调解的范围，推行社会福利事业，公平与效率的关系是一个此消彼长的关系，把公平和公正作为发展的重要尺度，目的在于实现社会主义的基本途径和最终目标的统一，是生产力和生产关系的统一。</w:t>
      </w:r>
    </w:p>
    <w:p w:rsidR="003034DA" w:rsidRPr="00ED45AB" w:rsidRDefault="003034DA" w:rsidP="00DE642F">
      <w:pPr>
        <w:pStyle w:val="3"/>
        <w:ind w:firstLine="482"/>
      </w:pPr>
      <w:r>
        <w:rPr>
          <w:rFonts w:hint="eastAsia"/>
        </w:rPr>
        <w:t xml:space="preserve"> </w:t>
      </w:r>
      <w:bookmarkStart w:id="16" w:name="_Toc474255552"/>
      <w:bookmarkStart w:id="17" w:name="_Toc22152839"/>
      <w:r>
        <w:rPr>
          <w:rFonts w:hint="eastAsia"/>
        </w:rPr>
        <w:t>1.</w:t>
      </w:r>
      <w:r>
        <w:rPr>
          <w:rFonts w:hint="eastAsia"/>
        </w:rPr>
        <w:t>公平优先论的益处</w:t>
      </w:r>
      <w:bookmarkEnd w:id="16"/>
      <w:bookmarkEnd w:id="17"/>
    </w:p>
    <w:p w:rsidR="003034DA" w:rsidRDefault="003034DA" w:rsidP="008267D5">
      <w:pPr>
        <w:ind w:firstLineChars="202" w:firstLine="424"/>
      </w:pPr>
      <w:r>
        <w:rPr>
          <w:rFonts w:hint="eastAsia"/>
        </w:rPr>
        <w:t>(1)</w:t>
      </w:r>
      <w:r>
        <w:rPr>
          <w:rFonts w:hint="eastAsia"/>
        </w:rPr>
        <w:t>公平是经济进程持续性的重要变量。经济效益的提高并不是效率本身就能解决的，他还有赖于公平的制度环境提供的支撑力。公平的市场体系为持续增长创设了一个自我维系的机制。当社会不平等积累到一定程度时，这一机制趋于破裂，进而使经济出现滞缓，不平等程度越高，经济制度越不稳定，效率越会受损。公平可以最大限度的防止出现两极分化和社会不公。</w:t>
      </w:r>
    </w:p>
    <w:p w:rsidR="003034DA" w:rsidRDefault="003034DA" w:rsidP="008267D5">
      <w:pPr>
        <w:ind w:firstLineChars="202" w:firstLine="424"/>
      </w:pPr>
      <w:r>
        <w:rPr>
          <w:rFonts w:hint="eastAsia"/>
        </w:rPr>
        <w:t>(2)</w:t>
      </w:r>
      <w:r>
        <w:rPr>
          <w:rFonts w:hint="eastAsia"/>
        </w:rPr>
        <w:t>公平是社会支撑力和整合力的重要基石。推行公平政策的意义不在于平等与增长的关系上，更在于维护利益均衡和社会和谐。和谐社会并不是简单的字面注解，它有赖于以公平为基础、能化解利益冲突的制度设计，公平作为一种道德观念和法制精神，对社会整合起到定向和规范作用。其作用机制一是内化为大多数社会成员的自律意识，二是外化为社会保障、社会救济等具体政策；无论是依靠市场和社会的自组织力量进行利益分配，还是通过政府行为控制和调节，都必须把公平作为基本的价值规范和机制基础。离开这一点，只会使社会主义运行陷入愈加不公平与失序中。</w:t>
      </w:r>
    </w:p>
    <w:p w:rsidR="003034DA" w:rsidRDefault="003034DA" w:rsidP="008267D5">
      <w:pPr>
        <w:ind w:firstLineChars="202" w:firstLine="424"/>
      </w:pPr>
      <w:r>
        <w:rPr>
          <w:rFonts w:hint="eastAsia"/>
        </w:rPr>
        <w:t>(3)</w:t>
      </w:r>
      <w:r>
        <w:rPr>
          <w:rFonts w:hint="eastAsia"/>
        </w:rPr>
        <w:t>公平是科学社会主义的价值目标和本质要求，也是社会主义基本制度的要求。社会主义的本质在于解放生产力、发展生产力、消灭剥削、消除两极分化、最终达到共同富裕。这就决定了必须把公平作为核心的经济伦理贯穿到建设有中国特色社会主义的目标进程中去，发展社会主义市场经济，一个重要的内容就是消除两极分化，最终达到共同富裕。这个问题解决不好，社会主义的合法性和优越性就会受到质疑。</w:t>
      </w:r>
    </w:p>
    <w:p w:rsidR="003034DA" w:rsidRDefault="003034DA" w:rsidP="008267D5">
      <w:pPr>
        <w:ind w:firstLineChars="202" w:firstLine="424"/>
      </w:pPr>
      <w:r>
        <w:rPr>
          <w:rFonts w:hint="eastAsia"/>
        </w:rPr>
        <w:t>(4)</w:t>
      </w:r>
      <w:r>
        <w:rPr>
          <w:rFonts w:hint="eastAsia"/>
        </w:rPr>
        <w:t>公平有助于社会的</w:t>
      </w:r>
      <w:r w:rsidR="007B24DD">
        <w:rPr>
          <w:rFonts w:hint="eastAsia"/>
        </w:rPr>
        <w:t>和谐</w:t>
      </w:r>
      <w:r>
        <w:rPr>
          <w:rFonts w:hint="eastAsia"/>
        </w:rPr>
        <w:t>和发展，这又与社会劳动成果的分配直接相关，必然影响和挫伤劳动者的生产积极性，若长期得不到有力的制止和纠正，势必造成人们心理失衡，导致社会的躁动。因此，兼顾社会公平是深化改革的前提条件，是促进社会稳定的重要保证。</w:t>
      </w:r>
    </w:p>
    <w:p w:rsidR="003034DA" w:rsidRDefault="003034DA" w:rsidP="008267D5">
      <w:pPr>
        <w:ind w:firstLineChars="202" w:firstLine="424"/>
      </w:pPr>
      <w:r>
        <w:rPr>
          <w:rFonts w:hint="eastAsia"/>
        </w:rPr>
        <w:t>(5)</w:t>
      </w:r>
      <w:r>
        <w:rPr>
          <w:rFonts w:hint="eastAsia"/>
        </w:rPr>
        <w:t>公平可以培育积极良好的社会精神风貌。公平原则的确立有助于消除不择手段、谋取暴利等不良社会现象，可以促使社会主体采取正当的行为从事经济活动，可以改变过去政治过多干预经济、以权牟利等一系列不良现象，打消人们坐等优惠政策的心理，有助于培育人人为我、我为人人的良好社会道德精神面貌，使社会形成良好的精神文化氛围，从而为社会经济的发展提供强大的动力。</w:t>
      </w:r>
    </w:p>
    <w:p w:rsidR="003034DA" w:rsidRPr="00A6251D" w:rsidRDefault="003034DA" w:rsidP="00DE642F">
      <w:pPr>
        <w:pStyle w:val="3"/>
        <w:ind w:firstLine="482"/>
      </w:pPr>
      <w:bookmarkStart w:id="18" w:name="_Toc474255553"/>
      <w:bookmarkStart w:id="19" w:name="_Toc22152840"/>
      <w:r>
        <w:rPr>
          <w:rFonts w:hint="eastAsia"/>
        </w:rPr>
        <w:t>2.</w:t>
      </w:r>
      <w:r>
        <w:rPr>
          <w:rFonts w:hint="eastAsia"/>
        </w:rPr>
        <w:t>公平优先论的弊端</w:t>
      </w:r>
      <w:bookmarkEnd w:id="18"/>
      <w:bookmarkEnd w:id="19"/>
    </w:p>
    <w:p w:rsidR="003034DA" w:rsidRDefault="003034DA" w:rsidP="008267D5">
      <w:pPr>
        <w:ind w:firstLineChars="202" w:firstLine="424"/>
      </w:pPr>
      <w:r>
        <w:rPr>
          <w:rFonts w:hint="eastAsia"/>
        </w:rPr>
        <w:t>(1)</w:t>
      </w:r>
      <w:r>
        <w:rPr>
          <w:rFonts w:hint="eastAsia"/>
        </w:rPr>
        <w:t>公平在一定程度上会干扰效率，有两个基本原因，一是公平可能削弱提高效率的动力，公平强调公正与平等，它总在力求缩小差距和不平等，但同时也弱化了竞争的外在刺激。市场机制下的竞争意识来源于不同市场主体在成本、利润、技术、市场等方面的差别而形成的你追我赶，讲求公平虽不同于搞平均主义，但可能影响技术创新，减弱工作的积极性和进取精神，甚至助长懒惰。一些西欧福利国家的广泛的社会政策造就了高水平的福利，但也扭曲了竞争和激励机制，给财政开支带来沉重负担。二是公平与公正作为基本的公民权利，其不可交易性决定了无法按市场交换原则创造高效率，从经济学上说，交换是提高效率的根本途径，价格机制、供求机制和竞争机制围绕交换这一核心而运行，只有交换才能实现价值增值。如果公平也能交易，显然可以促进效益的最大化，但公平作为一种权利，其固有的属性决定了它是不可交易资产，不能按照经济学比较优势的原则对其加以分配和交换。</w:t>
      </w:r>
    </w:p>
    <w:p w:rsidR="003034DA" w:rsidRDefault="003034DA" w:rsidP="008267D5">
      <w:pPr>
        <w:ind w:firstLineChars="202" w:firstLine="424"/>
      </w:pPr>
      <w:r>
        <w:rPr>
          <w:rFonts w:hint="eastAsia"/>
        </w:rPr>
        <w:t>(2)</w:t>
      </w:r>
      <w:r>
        <w:rPr>
          <w:rFonts w:hint="eastAsia"/>
        </w:rPr>
        <w:t>把公平放在优先考虑的地位，要求给“最少受优惠者的利益”以特别无条件的照顾，甚至在社会财产分配上否定了资产、技能、禀赋等因素所决定的个人差别在道德上的正当性，这是一种强烈的平均主义倾向</w:t>
      </w:r>
      <w:r>
        <w:rPr>
          <w:rFonts w:hint="eastAsia"/>
        </w:rPr>
        <w:t xml:space="preserve"> </w:t>
      </w:r>
      <w:r>
        <w:rPr>
          <w:rFonts w:hint="eastAsia"/>
        </w:rPr>
        <w:t>，完全脱离了人类社会现阶段所达到的实际发展水平。</w:t>
      </w:r>
    </w:p>
    <w:p w:rsidR="003034DA" w:rsidRDefault="003034DA" w:rsidP="008267D5">
      <w:pPr>
        <w:ind w:firstLineChars="202" w:firstLine="424"/>
      </w:pPr>
      <w:r>
        <w:rPr>
          <w:rFonts w:hint="eastAsia"/>
        </w:rPr>
        <w:t>(3)</w:t>
      </w:r>
      <w:r>
        <w:rPr>
          <w:rFonts w:hint="eastAsia"/>
        </w:rPr>
        <w:t>公平优先的结果容易培养懒汉，无益于经济效率的提高，牺牲效率换来的公平只是贫穷的公平，而贫穷基础上的公平最终必然是贫穷与不均的并存。在现实生活中，由于商品短缺而加剧的特权现象、不正之风、贪污受贿行为等，它们已经多方面地侵袭和损害了社会公平的原则。</w:t>
      </w:r>
    </w:p>
    <w:p w:rsidR="003034DA" w:rsidRDefault="003131EA" w:rsidP="00DE642F">
      <w:pPr>
        <w:pStyle w:val="2"/>
        <w:spacing w:before="156" w:after="156"/>
        <w:ind w:firstLine="562"/>
      </w:pPr>
      <w:bookmarkStart w:id="20" w:name="_Toc474255554"/>
      <w:bookmarkStart w:id="21" w:name="_Toc22152841"/>
      <w:r>
        <w:rPr>
          <w:rFonts w:hint="eastAsia"/>
        </w:rPr>
        <w:t>（二）</w:t>
      </w:r>
      <w:r w:rsidR="003034DA">
        <w:rPr>
          <w:rFonts w:hint="eastAsia"/>
        </w:rPr>
        <w:t>效率优先论的得与失</w:t>
      </w:r>
      <w:bookmarkEnd w:id="20"/>
      <w:bookmarkEnd w:id="21"/>
    </w:p>
    <w:p w:rsidR="003034DA" w:rsidRDefault="003034DA" w:rsidP="008267D5">
      <w:pPr>
        <w:ind w:firstLineChars="202" w:firstLine="424"/>
      </w:pPr>
      <w:r>
        <w:rPr>
          <w:rFonts w:hint="eastAsia"/>
        </w:rPr>
        <w:t>效率优先论是指把效率作为社会整体价值目标系统的优先目标，反对政府通过行政干预再分配保持收入均等化的政策，认为这是对社会经济发展的最大损害，承认效率对公平的制约和促进作用，而忽视和否认公平对效率也有制约和促进作用，为了效率就要发挥收入分配的激励功能，为此就要扩大而不是缩小收入差距。效率是社会发展的最终目标。</w:t>
      </w:r>
    </w:p>
    <w:p w:rsidR="003034DA" w:rsidRDefault="003034DA" w:rsidP="008267D5">
      <w:pPr>
        <w:ind w:firstLineChars="202" w:firstLine="424"/>
      </w:pPr>
      <w:r>
        <w:rPr>
          <w:rFonts w:hint="eastAsia"/>
        </w:rPr>
        <w:t>2.</w:t>
      </w:r>
      <w:r>
        <w:rPr>
          <w:rFonts w:hint="eastAsia"/>
        </w:rPr>
        <w:t>有利于保持社会稳定，保证经济和社会发展有序。公平基础，效率中心经济发展战略不仅积极强调效率的增进，而且高度重视基础公平，这种战略能够为众多社会成员千差万别的效率追求，提供一个共同遵循的行为规范，从而使人们的价值取向保持一致性。这有助于造就和谐的人际关系，促进社会稳定。没有稳定，就不能实现公平，效率更无从谈起，从这一点上看，中国的最高公平就是稳定。</w:t>
      </w:r>
    </w:p>
    <w:p w:rsidR="003034DA" w:rsidRDefault="003034DA" w:rsidP="008267D5">
      <w:pPr>
        <w:ind w:firstLineChars="202" w:firstLine="424"/>
      </w:pPr>
      <w:r>
        <w:rPr>
          <w:rFonts w:hint="eastAsia"/>
        </w:rPr>
        <w:t>3.</w:t>
      </w:r>
      <w:r>
        <w:rPr>
          <w:rFonts w:hint="eastAsia"/>
        </w:rPr>
        <w:t>有利于完善国家的制度建设，优化利益调整中的政策取向。公平基础，效率中心经济发展战略，既适应国家的根本制度和管理体制，又能促使这些制度及体制的巩固和完善。它将能够产生一种感召力，引导人们更加自觉地坚持以公有制和按劳分配为主体、多种经济成分和多种分配方式并存的经济制度，巩固和完善人民代表大会等政治制度，建立和完善社会主义市场经济体制，健全社会主义法制。公平基础，效率中心经济发展战略，能过积极影响政府的施政行为，促使政府制定和运用相应的政策及措施，合理调整各方面的利益关系。</w:t>
      </w:r>
    </w:p>
    <w:p w:rsidR="003034DA" w:rsidRDefault="003034DA" w:rsidP="008267D5">
      <w:pPr>
        <w:ind w:firstLineChars="202" w:firstLine="424"/>
      </w:pPr>
      <w:r>
        <w:rPr>
          <w:rFonts w:hint="eastAsia"/>
        </w:rPr>
        <w:t>4.</w:t>
      </w:r>
      <w:r>
        <w:rPr>
          <w:rFonts w:hint="eastAsia"/>
        </w:rPr>
        <w:t>有利于提高国民素质，促进人的全面发展。一个民族的整体素质，决定着该民族的命运和在世界中的地位，社会发展的全面性最终要求实现人的全面发展。公平基础，效率中心经济发展战略，有助于人们把视野投向社会，增进对社会、对国家的责任感，增强法律意识，确立知识的社会价值，逐步提升自身素质。</w:t>
      </w:r>
    </w:p>
    <w:p w:rsidR="00A6251D" w:rsidRDefault="003034DA" w:rsidP="00AD4FDF">
      <w:pPr>
        <w:ind w:firstLineChars="202" w:firstLine="424"/>
      </w:pPr>
      <w:r>
        <w:rPr>
          <w:rFonts w:hint="eastAsia"/>
        </w:rPr>
        <w:t>公平基础，效率中心经济发展战略是我国现阶段社会的最优选择。在我国社会主义初级阶段，坚持按劳分配和按要素分配结合起来，坚持公平基础、效率中心，有利于优化资源配置，促进经济发展，保持社会稳定。</w:t>
      </w:r>
    </w:p>
    <w:p w:rsidR="00AD4FDF" w:rsidRDefault="00AD4FDF" w:rsidP="00AD4FDF">
      <w:pPr>
        <w:ind w:firstLineChars="202" w:firstLine="424"/>
      </w:pPr>
      <w:r>
        <w:br w:type="page"/>
      </w:r>
    </w:p>
    <w:p w:rsidR="008267D5" w:rsidRPr="00AD4FDF" w:rsidRDefault="008267D5" w:rsidP="00AD4FDF">
      <w:pPr>
        <w:ind w:firstLineChars="202" w:firstLine="424"/>
      </w:pPr>
    </w:p>
    <w:p w:rsidR="003034DA" w:rsidRDefault="003034DA" w:rsidP="00DE642F">
      <w:pPr>
        <w:pStyle w:val="1"/>
        <w:spacing w:before="468" w:after="468"/>
        <w:ind w:firstLine="723"/>
      </w:pPr>
      <w:bookmarkStart w:id="22" w:name="_Toc474255555"/>
      <w:bookmarkStart w:id="23" w:name="_Toc22152842"/>
      <w:r>
        <w:rPr>
          <w:rFonts w:hint="eastAsia"/>
        </w:rPr>
        <w:t>三、实现公平与效率和谐发展的途径</w:t>
      </w:r>
      <w:bookmarkEnd w:id="22"/>
      <w:bookmarkEnd w:id="23"/>
    </w:p>
    <w:p w:rsidR="003034DA" w:rsidRDefault="003034DA" w:rsidP="008267D5">
      <w:pPr>
        <w:ind w:firstLineChars="202" w:firstLine="424"/>
      </w:pPr>
      <w:r>
        <w:rPr>
          <w:rFonts w:hint="eastAsia"/>
        </w:rPr>
        <w:t>和谐社会是物质财富相对比较宽裕的社会，也是一个高度重视公平和正义的社会。运用马克思主义基本原理科学认识公平与效率的关系，确立与社会主义和谐社会相适应的公平效率观，妥善处理公平与效率之间的关系，成为构建社会主义和谐社会必须面对的重大理论与实践问题。</w:t>
      </w:r>
      <w:r>
        <w:rPr>
          <w:rFonts w:hint="eastAsia"/>
        </w:rPr>
        <w:t xml:space="preserve"> </w:t>
      </w:r>
      <w:r>
        <w:rPr>
          <w:rFonts w:hint="eastAsia"/>
        </w:rPr>
        <w:t>“公平基础，效率中心”经济发展战略是我国现阶段的最优选择。所谓“公平基础，效率中心”是指：在一个公平的社会氛围中，在平等竞争的基础上，社会财富和收入分配必须能够为社会主义经济的持续、稳定增长提供保证，也就是分配必须考虑各种审查要素的经济贡献和稀缺程度，分配差距的大小必须能够为绝大多数社会成员所接受，更重要的是必须保证低收入阶层能够摆脱贫困。</w:t>
      </w:r>
    </w:p>
    <w:p w:rsidR="003034DA" w:rsidRDefault="003034DA" w:rsidP="008267D5">
      <w:pPr>
        <w:ind w:firstLineChars="202" w:firstLine="424"/>
      </w:pPr>
      <w:r>
        <w:rPr>
          <w:rFonts w:hint="eastAsia"/>
        </w:rPr>
        <w:t>2.</w:t>
      </w:r>
      <w:r>
        <w:rPr>
          <w:rFonts w:hint="eastAsia"/>
        </w:rPr>
        <w:t>广开就业渠道，完善就业服务体系，建立健全完善的劳动力市场体系，抑制失业率的上升，并通过有关劳动者权益的社会立法，保证每个人都有充分使用所拥有生产要素的机会和权利。</w:t>
      </w:r>
    </w:p>
    <w:p w:rsidR="003034DA" w:rsidRDefault="003034DA" w:rsidP="008267D5">
      <w:pPr>
        <w:ind w:firstLineChars="202" w:firstLine="424"/>
      </w:pPr>
      <w:r>
        <w:rPr>
          <w:rFonts w:hint="eastAsia"/>
        </w:rPr>
        <w:t>3.</w:t>
      </w:r>
      <w:r>
        <w:rPr>
          <w:rFonts w:hint="eastAsia"/>
        </w:rPr>
        <w:t>进一步开放市场，建立和完善全国统一，公平竞争，规范有序的市场体系，打破部门，行业垄断、地区封锁，进一步开放价格，发挥市场在资源配置和结构调整中的基础性作用，促进生产要素合理流动，特别是劳动力在城乡之间，地区之间享有充分流动的自由和同等就业机会，遏制城乡差距和地区差距的进一步扩大。同时，改变行业内部的所有制性质，增加部门内部竞争，消除行业间收入差距。</w:t>
      </w:r>
      <w:r>
        <w:rPr>
          <w:rFonts w:hint="eastAsia"/>
        </w:rPr>
        <w:t xml:space="preserve"> </w:t>
      </w:r>
    </w:p>
    <w:p w:rsidR="003034DA" w:rsidRDefault="003034DA" w:rsidP="008267D5">
      <w:pPr>
        <w:ind w:firstLineChars="202" w:firstLine="424"/>
      </w:pPr>
      <w:r>
        <w:rPr>
          <w:rFonts w:hint="eastAsia"/>
        </w:rPr>
        <w:t>4.</w:t>
      </w:r>
      <w:r>
        <w:rPr>
          <w:rFonts w:hint="eastAsia"/>
        </w:rPr>
        <w:t>建立科学的社会保障制度，缩小贫富差距，维护经济公平。</w:t>
      </w:r>
    </w:p>
    <w:p w:rsidR="003034DA" w:rsidRDefault="003034DA" w:rsidP="008267D5">
      <w:pPr>
        <w:ind w:firstLineChars="202" w:firstLine="424"/>
      </w:pPr>
      <w:r>
        <w:rPr>
          <w:rFonts w:hint="eastAsia"/>
        </w:rPr>
        <w:t>运用税收环节，限制高收入者。主要的税收形式是累进所得税制度，它是指通过一定的所得税起征点上的累进征收率，对不同程度的高收入者征收税收制度，累进所得税的起征点和累进点，随着高收入者与低收入者的差距的变化而变动。</w:t>
      </w:r>
      <w:r>
        <w:rPr>
          <w:rFonts w:hint="eastAsia"/>
        </w:rPr>
        <w:t xml:space="preserve">   </w:t>
      </w:r>
    </w:p>
    <w:p w:rsidR="003034DA" w:rsidRDefault="003034DA" w:rsidP="008267D5">
      <w:pPr>
        <w:ind w:firstLineChars="202" w:firstLine="424"/>
      </w:pPr>
      <w:r>
        <w:rPr>
          <w:rFonts w:hint="eastAsia"/>
        </w:rPr>
        <w:t>建立全面的保障体系。扩大社会保障的覆盖面，社会保障作为政府在规定范围内承担责任的一种承诺，应面向全体社会成员，保证每个社会成员有公平的条件和机会参与竞争；培养国民的社保意识，加强社保专业教育；加大对社会保障的投入力度；加快社会保障的立法进程；理顺社会保障的管理体制。</w:t>
      </w:r>
      <w:r>
        <w:rPr>
          <w:rFonts w:hint="eastAsia"/>
        </w:rPr>
        <w:t xml:space="preserve"> </w:t>
      </w:r>
    </w:p>
    <w:p w:rsidR="003034DA" w:rsidRPr="000D48F2" w:rsidRDefault="003034DA" w:rsidP="00AA773A">
      <w:pPr>
        <w:ind w:left="420" w:firstLineChars="0" w:firstLine="0"/>
        <w:rPr>
          <w:sz w:val="22"/>
        </w:rPr>
      </w:pPr>
      <w:bookmarkStart w:id="24" w:name="_Toc474255556"/>
      <w:r>
        <w:rPr>
          <w:rFonts w:hint="eastAsia"/>
        </w:rPr>
        <w:t>调控社会经济公平，将社会主义发展的最终目标定为共同富裕</w:t>
      </w:r>
      <w:bookmarkEnd w:id="24"/>
      <w:r>
        <w:rPr>
          <w:rFonts w:hint="eastAsia"/>
        </w:rPr>
        <w:t xml:space="preserve"> </w:t>
      </w:r>
    </w:p>
    <w:p w:rsidR="003034DA" w:rsidRDefault="003034DA" w:rsidP="008267D5">
      <w:pPr>
        <w:ind w:firstLineChars="202" w:firstLine="424"/>
      </w:pPr>
      <w:r>
        <w:rPr>
          <w:rFonts w:hint="eastAsia"/>
        </w:rPr>
        <w:t>1.</w:t>
      </w:r>
      <w:r>
        <w:rPr>
          <w:rFonts w:hint="eastAsia"/>
        </w:rPr>
        <w:t>富裕是社会主义经济公平的本质要求，共同富裕是社会主义的本质目标，它不同于西方福利制度，它是同社会主义公有制紧密相连的，是贯穿社会主义发展的中心线索，是社会主义的本质要求。邓小平提出：“社会主义最大的优越性就是共同富裕，这是体现社会主义本质的一个东西。”社会主义的共同富裕是建立在两个重要前提基础上的。</w:t>
      </w:r>
    </w:p>
    <w:p w:rsidR="003034DA" w:rsidRDefault="003034DA" w:rsidP="008267D5">
      <w:pPr>
        <w:ind w:firstLineChars="202" w:firstLine="424"/>
      </w:pPr>
      <w:r>
        <w:rPr>
          <w:rFonts w:hint="eastAsia"/>
        </w:rPr>
        <w:t>(1)</w:t>
      </w:r>
      <w:r>
        <w:rPr>
          <w:rFonts w:hint="eastAsia"/>
        </w:rPr>
        <w:t>要达到全社会的共同富裕，必须发展生产力，努力消除贫困。应当承认，在我国社会主义历史相当长的一段时间内，没有将生产力放在社会主义本质的核心地位，没有充分注意到社会主义超越资本主义的重要前提就在于生产力水平的提高，整个社会主义历史阶段的中心任务就是发展生产力，这才是真正的马克思主义。</w:t>
      </w:r>
    </w:p>
    <w:p w:rsidR="003034DA" w:rsidRDefault="003034DA" w:rsidP="008267D5">
      <w:pPr>
        <w:ind w:firstLineChars="202" w:firstLine="424"/>
      </w:pPr>
      <w:r>
        <w:rPr>
          <w:rFonts w:hint="eastAsia"/>
        </w:rPr>
        <w:t>(2)</w:t>
      </w:r>
      <w:r>
        <w:rPr>
          <w:rFonts w:hint="eastAsia"/>
        </w:rPr>
        <w:t>实现共同富裕，必须消灭剥削，消除两极分化，而不仅仅靠福利制度，资本主义生产力的发展是建立在私有制基础上通过资本归劳动的剥削而形成的，社会主义要实现共同富裕必须是生产力建立在社会主义基础上。因为只要实行公有制才能保持人与人之间的经济和政治平等，从根本上遏制两极分化的产生避免社会财富被极少数人控制。</w:t>
      </w:r>
    </w:p>
    <w:p w:rsidR="003034DA" w:rsidRDefault="003034DA" w:rsidP="008267D5">
      <w:pPr>
        <w:ind w:firstLineChars="202" w:firstLine="424"/>
      </w:pPr>
      <w:r>
        <w:rPr>
          <w:rFonts w:hint="eastAsia"/>
        </w:rPr>
        <w:t>2.</w:t>
      </w:r>
      <w:r>
        <w:rPr>
          <w:rFonts w:hint="eastAsia"/>
        </w:rPr>
        <w:t>按劳分配为主，建立社会主义经济公平观</w:t>
      </w:r>
    </w:p>
    <w:p w:rsidR="003034DA" w:rsidRDefault="003034DA" w:rsidP="008267D5">
      <w:pPr>
        <w:ind w:firstLineChars="202" w:firstLine="424"/>
      </w:pPr>
      <w:r>
        <w:rPr>
          <w:rFonts w:hint="eastAsia"/>
        </w:rPr>
        <w:t>社会主义初级阶段，尽管存在多种经济成分并举的格局，但公有制经济所创造的总产品在国民经济中占优势，所以，按劳分配也必将在消费品分配中占主体地位。在社会主义市场经济中所实现的按劳分配，必须贯彻市场交换的原则。</w:t>
      </w:r>
    </w:p>
    <w:p w:rsidR="003034DA" w:rsidRDefault="003034DA" w:rsidP="008267D5">
      <w:pPr>
        <w:ind w:firstLineChars="202" w:firstLine="424"/>
      </w:pPr>
      <w:r>
        <w:rPr>
          <w:rFonts w:hint="eastAsia"/>
        </w:rPr>
        <w:t>按劳分配等其它分配形式有利于调动各种积极因素，培养新的经济增长点，推动社会主义生产力的发展，但我们不能完全照搬西方模式，而必须将其纳入社会主义市场经济的整个运行轨道中，切实保障劳动者正当权益不受侵犯。</w:t>
      </w:r>
    </w:p>
    <w:p w:rsidR="003034DA" w:rsidRDefault="003034DA" w:rsidP="008267D5">
      <w:pPr>
        <w:ind w:firstLineChars="202" w:firstLine="424"/>
      </w:pPr>
      <w:r>
        <w:rPr>
          <w:rFonts w:hint="eastAsia"/>
        </w:rPr>
        <w:t>要完善个人收入所得税制度。遗产税与赠予税税收制度，财产转移支付制度和公务员制度，加强对各种“附加收入”的原则，对初次分配的个人收入进行结构性调整，保持地区间、行业间、阶层间、单位间的收入基本平衡，使收入差距趋向合理；要利用完善的法律系统和行政措施没收非法收入，防止国家收入的流失。</w:t>
      </w:r>
    </w:p>
    <w:p w:rsidR="008267D5" w:rsidRDefault="008267D5" w:rsidP="003C5BCC">
      <w:pPr>
        <w:widowControl/>
        <w:ind w:firstLine="420"/>
        <w:jc w:val="left"/>
      </w:pPr>
      <w:r>
        <w:br w:type="page"/>
      </w:r>
    </w:p>
    <w:p w:rsidR="003034DA" w:rsidRDefault="003034DA" w:rsidP="00DE642F">
      <w:pPr>
        <w:pStyle w:val="1"/>
        <w:spacing w:before="468" w:after="468"/>
        <w:ind w:firstLine="723"/>
      </w:pPr>
      <w:bookmarkStart w:id="25" w:name="_Toc474255557"/>
      <w:bookmarkStart w:id="26" w:name="_Toc22152843"/>
      <w:r>
        <w:rPr>
          <w:rFonts w:hint="eastAsia"/>
        </w:rPr>
        <w:t>结束语</w:t>
      </w:r>
      <w:bookmarkEnd w:id="25"/>
      <w:bookmarkEnd w:id="26"/>
    </w:p>
    <w:p w:rsidR="003034DA" w:rsidRDefault="003034DA" w:rsidP="008267D5">
      <w:pPr>
        <w:ind w:firstLineChars="202" w:firstLine="424"/>
      </w:pPr>
      <w:r>
        <w:rPr>
          <w:rFonts w:hint="eastAsia"/>
        </w:rPr>
        <w:t>公平与效率的相互倚靠显然是不争的事实。因此</w:t>
      </w:r>
      <w:r>
        <w:rPr>
          <w:rFonts w:hint="eastAsia"/>
        </w:rPr>
        <w:t>,</w:t>
      </w:r>
      <w:r>
        <w:rPr>
          <w:rFonts w:hint="eastAsia"/>
        </w:rPr>
        <w:t>追求公平与效率的完美统一成为人类社会长期以来持续奋斗的目标。为实现这一目标</w:t>
      </w:r>
      <w:r>
        <w:rPr>
          <w:rFonts w:hint="eastAsia"/>
        </w:rPr>
        <w:t>,</w:t>
      </w:r>
      <w:r>
        <w:rPr>
          <w:rFonts w:hint="eastAsia"/>
        </w:rPr>
        <w:t>社会可以通过建立某种机制以限制不正当竞争</w:t>
      </w:r>
      <w:r>
        <w:rPr>
          <w:rFonts w:hint="eastAsia"/>
        </w:rPr>
        <w:t>,</w:t>
      </w:r>
      <w:r>
        <w:rPr>
          <w:rFonts w:hint="eastAsia"/>
        </w:rPr>
        <w:t>使市场机制充分发挥作用</w:t>
      </w:r>
      <w:r>
        <w:rPr>
          <w:rFonts w:hint="eastAsia"/>
        </w:rPr>
        <w:t>,</w:t>
      </w:r>
      <w:r>
        <w:rPr>
          <w:rFonts w:hint="eastAsia"/>
        </w:rPr>
        <w:t>以维护规则公平</w:t>
      </w:r>
      <w:r>
        <w:rPr>
          <w:rFonts w:hint="eastAsia"/>
        </w:rPr>
        <w:t>;</w:t>
      </w:r>
      <w:r>
        <w:rPr>
          <w:rFonts w:hint="eastAsia"/>
        </w:rPr>
        <w:t>同时创造公平的机会</w:t>
      </w:r>
      <w:r>
        <w:rPr>
          <w:rFonts w:hint="eastAsia"/>
        </w:rPr>
        <w:t>,</w:t>
      </w:r>
      <w:r>
        <w:rPr>
          <w:rFonts w:hint="eastAsia"/>
        </w:rPr>
        <w:t>使每一个社会成员在相同的竞争规则下可以有平等的机遇与权利</w:t>
      </w:r>
      <w:r>
        <w:rPr>
          <w:rFonts w:hint="eastAsia"/>
        </w:rPr>
        <w:t>,</w:t>
      </w:r>
      <w:r>
        <w:rPr>
          <w:rFonts w:hint="eastAsia"/>
        </w:rPr>
        <w:t>可以获取与其才能、技能、劳动相称的收入。这必定能够延长资源由分散到集中的时间</w:t>
      </w:r>
      <w:r>
        <w:rPr>
          <w:rFonts w:hint="eastAsia"/>
        </w:rPr>
        <w:t>,</w:t>
      </w:r>
      <w:r>
        <w:rPr>
          <w:rFonts w:hint="eastAsia"/>
        </w:rPr>
        <w:t>在一定程度上缓解阶级矛盾</w:t>
      </w:r>
      <w:r>
        <w:rPr>
          <w:rFonts w:hint="eastAsia"/>
        </w:rPr>
        <w:t>,</w:t>
      </w:r>
      <w:r>
        <w:rPr>
          <w:rFonts w:hint="eastAsia"/>
        </w:rPr>
        <w:t>延缓以至消除社会动荡</w:t>
      </w:r>
      <w:r>
        <w:rPr>
          <w:rFonts w:hint="eastAsia"/>
        </w:rPr>
        <w:t>,</w:t>
      </w:r>
      <w:r>
        <w:rPr>
          <w:rFonts w:hint="eastAsia"/>
        </w:rPr>
        <w:t>保证经济的正常发展。人类社会的发展就是一次又一次地或调整或改变经济制度和生产关系</w:t>
      </w:r>
      <w:r>
        <w:rPr>
          <w:rFonts w:hint="eastAsia"/>
        </w:rPr>
        <w:t>,</w:t>
      </w:r>
      <w:r>
        <w:rPr>
          <w:rFonts w:hint="eastAsia"/>
        </w:rPr>
        <w:t>期冀在既定的生产水平上实现收入分配尽可能的公平</w:t>
      </w:r>
      <w:r>
        <w:rPr>
          <w:rFonts w:hint="eastAsia"/>
        </w:rPr>
        <w:t>,</w:t>
      </w:r>
      <w:r>
        <w:rPr>
          <w:rFonts w:hint="eastAsia"/>
        </w:rPr>
        <w:t>在保证一定程度公平的前提下促进经济的进一步发展。</w:t>
      </w:r>
    </w:p>
    <w:p w:rsidR="003034DA" w:rsidRPr="00FE21CC" w:rsidRDefault="003034DA" w:rsidP="00FE21CC">
      <w:pPr>
        <w:ind w:left="420" w:firstLineChars="0" w:firstLine="0"/>
      </w:pPr>
      <w:r>
        <w:rPr>
          <w:rFonts w:hint="eastAsia"/>
        </w:rPr>
        <w:t>我们要把握当今世界形式，针对我国现实特点，总结新中国建立以来尤其是改革开放以来公平与效率有机统一的经验，综合经</w:t>
      </w:r>
      <w:r w:rsidRPr="00FE21CC">
        <w:rPr>
          <w:rFonts w:hint="eastAsia"/>
        </w:rPr>
        <w:t>济、政治、文化等领域，从理论、政策、制度等层面，探讨公平与效率和谐发展的机制。正确处理公平与效率的关系，构建公平与效率和谐发展的公平效率观，有利于社会的健康稳定发展，保证社会主义市场经济资源的合理配置，促进市场经济繁荣。公平是目的，效率是手段，最终要达到二者的统一，构建社会主义和谐社会，实现社会的全面发展。</w:t>
      </w:r>
    </w:p>
    <w:p w:rsidR="003034DA" w:rsidRPr="00FE21CC" w:rsidRDefault="003034DA" w:rsidP="00FE21CC">
      <w:pPr>
        <w:ind w:left="420" w:firstLineChars="0" w:firstLine="0"/>
      </w:pPr>
    </w:p>
    <w:p w:rsidR="003034DA" w:rsidRPr="00FE21CC" w:rsidRDefault="003034DA" w:rsidP="00FE21CC">
      <w:pPr>
        <w:ind w:left="420" w:firstLineChars="0" w:firstLine="0"/>
      </w:pPr>
    </w:p>
    <w:p w:rsidR="003034DA" w:rsidRPr="00FE21CC" w:rsidRDefault="003034DA" w:rsidP="00FE21CC">
      <w:pPr>
        <w:ind w:left="420" w:firstLineChars="0" w:firstLine="0"/>
      </w:pPr>
      <w:r w:rsidRPr="00FE21CC">
        <w:rPr>
          <w:rFonts w:hint="eastAsia"/>
        </w:rPr>
        <w:t>注释：（宋体五号加粗，以下五号宋体，行间距</w:t>
      </w:r>
      <w:r w:rsidRPr="00FE21CC">
        <w:rPr>
          <w:rFonts w:hint="eastAsia"/>
        </w:rPr>
        <w:t>1.5</w:t>
      </w:r>
      <w:r w:rsidRPr="00FE21CC">
        <w:rPr>
          <w:rFonts w:hint="eastAsia"/>
        </w:rPr>
        <w:t>倍，全部左对齐）</w:t>
      </w:r>
    </w:p>
    <w:p w:rsidR="003034DA" w:rsidRPr="00FE21CC" w:rsidRDefault="003034DA" w:rsidP="00FE21CC">
      <w:pPr>
        <w:ind w:left="420" w:firstLineChars="0" w:firstLine="0"/>
      </w:pPr>
      <w:r w:rsidRPr="00FE21CC">
        <w:t>[1]HansJ.morgenthau,and Kenneth W.Thompson,Politics Among Nations,The Struggle for Power and Peace,New York:Alfred.A.Knopf,1985,p.53.</w:t>
      </w:r>
    </w:p>
    <w:p w:rsidR="003034DA" w:rsidRPr="00FE21CC" w:rsidRDefault="003034DA" w:rsidP="00FE21CC">
      <w:pPr>
        <w:ind w:left="420" w:firstLineChars="0" w:firstLine="0"/>
      </w:pPr>
      <w:r w:rsidRPr="00FE21CC">
        <w:rPr>
          <w:rFonts w:hint="eastAsia"/>
        </w:rPr>
        <w:t>[2]Jonathan I.Charney,</w:t>
      </w:r>
      <w:r w:rsidRPr="00FE21CC">
        <w:rPr>
          <w:rFonts w:hint="eastAsia"/>
        </w:rPr>
        <w:t>＂</w:t>
      </w:r>
      <w:r w:rsidRPr="00FE21CC">
        <w:rPr>
          <w:rFonts w:hint="eastAsia"/>
        </w:rPr>
        <w:t xml:space="preserve">Universal International Law, </w:t>
      </w:r>
      <w:r w:rsidRPr="00FE21CC">
        <w:rPr>
          <w:rFonts w:hint="eastAsia"/>
        </w:rPr>
        <w:t>＂</w:t>
      </w:r>
      <w:r w:rsidRPr="00FE21CC">
        <w:rPr>
          <w:rFonts w:hint="eastAsia"/>
        </w:rPr>
        <w:t>The American Journal of International Law,Vol.87,No.4,1993,pp.529-551.</w:t>
      </w:r>
    </w:p>
    <w:p w:rsidR="003034DA" w:rsidRPr="00FE21CC" w:rsidRDefault="003034DA" w:rsidP="00FE21CC">
      <w:pPr>
        <w:ind w:left="420" w:firstLineChars="0" w:firstLine="0"/>
      </w:pPr>
      <w:r w:rsidRPr="00FE21CC">
        <w:rPr>
          <w:rFonts w:hint="eastAsia"/>
        </w:rPr>
        <w:t xml:space="preserve">[3] </w:t>
      </w:r>
      <w:r w:rsidRPr="00FE21CC">
        <w:rPr>
          <w:rFonts w:hint="eastAsia"/>
        </w:rPr>
        <w:t>“</w:t>
      </w:r>
      <w:r w:rsidRPr="00FE21CC">
        <w:rPr>
          <w:rFonts w:hint="eastAsia"/>
        </w:rPr>
        <w:t>Modernizing China</w:t>
      </w:r>
      <w:r w:rsidRPr="00FE21CC">
        <w:rPr>
          <w:rFonts w:hint="eastAsia"/>
        </w:rPr>
        <w:t>’</w:t>
      </w:r>
      <w:r w:rsidRPr="00FE21CC">
        <w:rPr>
          <w:rFonts w:hint="eastAsia"/>
        </w:rPr>
        <w:t>sMilitary-Opportunities and Constraints,</w:t>
      </w:r>
      <w:r w:rsidRPr="00FE21CC">
        <w:rPr>
          <w:rFonts w:hint="eastAsia"/>
        </w:rPr>
        <w:t>”</w:t>
      </w:r>
      <w:r w:rsidRPr="00FE21CC">
        <w:rPr>
          <w:rFonts w:hint="eastAsia"/>
        </w:rPr>
        <w:t xml:space="preserve"> RAND Corporation 2005</w:t>
      </w:r>
      <w:r w:rsidRPr="00FE21CC">
        <w:rPr>
          <w:rFonts w:hint="eastAsia"/>
        </w:rPr>
        <w:t>，</w:t>
      </w:r>
      <w:r w:rsidRPr="00FE21CC">
        <w:rPr>
          <w:rFonts w:hint="eastAsia"/>
        </w:rPr>
        <w:t>P104-105</w:t>
      </w:r>
      <w:r w:rsidRPr="00FE21CC">
        <w:rPr>
          <w:rFonts w:hint="eastAsia"/>
        </w:rPr>
        <w:t>，</w:t>
      </w:r>
    </w:p>
    <w:p w:rsidR="003034DA" w:rsidRPr="00FE21CC" w:rsidRDefault="003034DA" w:rsidP="00FE21CC">
      <w:pPr>
        <w:ind w:left="420" w:firstLineChars="0" w:firstLine="0"/>
      </w:pPr>
      <w:r w:rsidRPr="00FE21CC">
        <w:rPr>
          <w:rFonts w:hint="eastAsia"/>
        </w:rPr>
        <w:t>http://www.rand.org/pubs/monographs/2005/RAND_MG260-1.pdf.</w:t>
      </w:r>
    </w:p>
    <w:p w:rsidR="003034DA" w:rsidRPr="00FE21CC" w:rsidRDefault="003034DA" w:rsidP="00FE21CC">
      <w:pPr>
        <w:ind w:left="420" w:firstLineChars="0" w:firstLine="0"/>
      </w:pPr>
      <w:r w:rsidRPr="00FE21CC">
        <w:rPr>
          <w:rFonts w:hint="eastAsia"/>
        </w:rPr>
        <w:t>[4]</w:t>
      </w:r>
      <w:r w:rsidRPr="00FE21CC">
        <w:rPr>
          <w:rFonts w:hint="eastAsia"/>
        </w:rPr>
        <w:t>胡长清</w:t>
      </w:r>
      <w:r w:rsidRPr="00FE21CC">
        <w:rPr>
          <w:rFonts w:hint="eastAsia"/>
        </w:rPr>
        <w:t>.</w:t>
      </w:r>
      <w:r w:rsidRPr="00FE21CC">
        <w:rPr>
          <w:rFonts w:hint="eastAsia"/>
        </w:rPr>
        <w:t>共同富裕论</w:t>
      </w:r>
      <w:r w:rsidRPr="00FE21CC">
        <w:rPr>
          <w:rFonts w:hint="eastAsia"/>
        </w:rPr>
        <w:t>[M].</w:t>
      </w:r>
      <w:r w:rsidRPr="00FE21CC">
        <w:rPr>
          <w:rFonts w:hint="eastAsia"/>
        </w:rPr>
        <w:t>湖南：湖南人民出版社，</w:t>
      </w:r>
      <w:r w:rsidRPr="00FE21CC">
        <w:rPr>
          <w:rFonts w:hint="eastAsia"/>
        </w:rPr>
        <w:t>1998</w:t>
      </w:r>
      <w:r w:rsidRPr="00FE21CC">
        <w:rPr>
          <w:rFonts w:hint="eastAsia"/>
        </w:rPr>
        <w:t>：</w:t>
      </w:r>
      <w:r w:rsidRPr="00FE21CC">
        <w:rPr>
          <w:rFonts w:hint="eastAsia"/>
        </w:rPr>
        <w:t>27-28.</w:t>
      </w:r>
    </w:p>
    <w:p w:rsidR="003034DA" w:rsidRPr="00FE21CC" w:rsidRDefault="003034DA" w:rsidP="00FE21CC">
      <w:pPr>
        <w:ind w:left="420" w:firstLineChars="0" w:firstLine="0"/>
      </w:pPr>
      <w:r w:rsidRPr="00FE21CC">
        <w:rPr>
          <w:rFonts w:hint="eastAsia"/>
        </w:rPr>
        <w:t>[5]</w:t>
      </w:r>
      <w:r w:rsidRPr="00FE21CC">
        <w:rPr>
          <w:rFonts w:hint="eastAsia"/>
        </w:rPr>
        <w:t>刘文斌</w:t>
      </w:r>
      <w:r w:rsidRPr="00FE21CC">
        <w:rPr>
          <w:rFonts w:hint="eastAsia"/>
        </w:rPr>
        <w:t>.</w:t>
      </w:r>
      <w:r w:rsidRPr="00FE21CC">
        <w:rPr>
          <w:rFonts w:hint="eastAsia"/>
        </w:rPr>
        <w:t>收入差距对消费需求的制约</w:t>
      </w:r>
      <w:r w:rsidRPr="00FE21CC">
        <w:rPr>
          <w:rFonts w:hint="eastAsia"/>
        </w:rPr>
        <w:t>[J].</w:t>
      </w:r>
      <w:r w:rsidRPr="00FE21CC">
        <w:rPr>
          <w:rFonts w:hint="eastAsia"/>
        </w:rPr>
        <w:t>经济学动态，</w:t>
      </w:r>
      <w:r w:rsidRPr="00FE21CC">
        <w:rPr>
          <w:rFonts w:hint="eastAsia"/>
        </w:rPr>
        <w:t>2005,</w:t>
      </w:r>
      <w:r w:rsidRPr="00FE21CC">
        <w:rPr>
          <w:rFonts w:hint="eastAsia"/>
        </w:rPr>
        <w:t>（</w:t>
      </w:r>
      <w:r w:rsidRPr="00FE21CC">
        <w:rPr>
          <w:rFonts w:hint="eastAsia"/>
        </w:rPr>
        <w:t>6</w:t>
      </w:r>
      <w:r w:rsidRPr="00FE21CC">
        <w:rPr>
          <w:rFonts w:hint="eastAsia"/>
        </w:rPr>
        <w:t>）</w:t>
      </w:r>
      <w:r w:rsidRPr="00FE21CC">
        <w:rPr>
          <w:rFonts w:hint="eastAsia"/>
        </w:rPr>
        <w:t>22-25.</w:t>
      </w:r>
    </w:p>
    <w:p w:rsidR="003034DA" w:rsidRPr="00FE21CC" w:rsidRDefault="003034DA" w:rsidP="00FE21CC">
      <w:pPr>
        <w:ind w:left="420" w:firstLineChars="0" w:firstLine="0"/>
      </w:pPr>
      <w:r w:rsidRPr="00FE21CC">
        <w:rPr>
          <w:rFonts w:hint="eastAsia"/>
        </w:rPr>
        <w:t>[6]</w:t>
      </w:r>
      <w:r w:rsidRPr="00FE21CC">
        <w:rPr>
          <w:rFonts w:hint="eastAsia"/>
        </w:rPr>
        <w:t>吴灿新</w:t>
      </w:r>
      <w:r w:rsidRPr="00FE21CC">
        <w:rPr>
          <w:rFonts w:hint="eastAsia"/>
        </w:rPr>
        <w:t>.</w:t>
      </w:r>
      <w:r w:rsidRPr="00FE21CC">
        <w:rPr>
          <w:rFonts w:hint="eastAsia"/>
        </w:rPr>
        <w:t>社会主义道德是核心价值体系建设的主题内容</w:t>
      </w:r>
      <w:r w:rsidRPr="00FE21CC">
        <w:rPr>
          <w:rFonts w:hint="eastAsia"/>
        </w:rPr>
        <w:t>[N].</w:t>
      </w:r>
      <w:r w:rsidRPr="00FE21CC">
        <w:rPr>
          <w:rFonts w:hint="eastAsia"/>
        </w:rPr>
        <w:t>光明日报，</w:t>
      </w:r>
      <w:r w:rsidRPr="00FE21CC">
        <w:rPr>
          <w:rFonts w:hint="eastAsia"/>
        </w:rPr>
        <w:t>2007-09-18</w:t>
      </w:r>
      <w:r w:rsidRPr="00FE21CC">
        <w:rPr>
          <w:rFonts w:hint="eastAsia"/>
        </w:rPr>
        <w:t>（</w:t>
      </w:r>
      <w:r w:rsidRPr="00FE21CC">
        <w:rPr>
          <w:rFonts w:hint="eastAsia"/>
        </w:rPr>
        <w:t>9</w:t>
      </w:r>
      <w:r w:rsidRPr="00FE21CC">
        <w:rPr>
          <w:rFonts w:hint="eastAsia"/>
        </w:rPr>
        <w:t>）</w:t>
      </w:r>
      <w:r w:rsidRPr="00FE21CC">
        <w:rPr>
          <w:rFonts w:hint="eastAsia"/>
        </w:rPr>
        <w:t>.</w:t>
      </w:r>
    </w:p>
    <w:p w:rsidR="003034DA" w:rsidRPr="00FE21CC" w:rsidRDefault="003034DA" w:rsidP="00FE21CC">
      <w:pPr>
        <w:ind w:left="420" w:firstLineChars="0" w:firstLine="0"/>
      </w:pPr>
      <w:r w:rsidRPr="00FE21CC">
        <w:rPr>
          <w:rFonts w:hint="eastAsia"/>
        </w:rPr>
        <w:t>[7]</w:t>
      </w:r>
      <w:r w:rsidRPr="00FE21CC">
        <w:rPr>
          <w:rFonts w:hint="eastAsia"/>
        </w:rPr>
        <w:t>李卫红</w:t>
      </w:r>
      <w:r w:rsidRPr="00FE21CC">
        <w:rPr>
          <w:rFonts w:hint="eastAsia"/>
        </w:rPr>
        <w:t>.</w:t>
      </w:r>
      <w:r w:rsidRPr="00FE21CC">
        <w:rPr>
          <w:rFonts w:hint="eastAsia"/>
        </w:rPr>
        <w:t>大学生思想政治教育工作的新进展和新要求</w:t>
      </w:r>
      <w:r w:rsidRPr="00FE21CC">
        <w:rPr>
          <w:rFonts w:hint="eastAsia"/>
        </w:rPr>
        <w:t>[EB/OL].http://cpc.people.com.cn/GB/64093/64102/6678676.html,2007-12-20/2008-07-20.</w:t>
      </w:r>
    </w:p>
    <w:p w:rsidR="00A6251D" w:rsidRPr="00FE21CC" w:rsidRDefault="00A6251D" w:rsidP="00FE21CC">
      <w:pPr>
        <w:ind w:left="420" w:firstLineChars="0" w:firstLine="0"/>
      </w:pPr>
      <w:r w:rsidRPr="00FE21CC">
        <w:br w:type="page"/>
      </w:r>
    </w:p>
    <w:p w:rsidR="003034DA" w:rsidRDefault="003034DA" w:rsidP="008267D5">
      <w:pPr>
        <w:ind w:firstLineChars="202" w:firstLine="424"/>
      </w:pPr>
    </w:p>
    <w:p w:rsidR="003034DA" w:rsidRPr="000D48F2" w:rsidRDefault="000D48F2" w:rsidP="00A6251D">
      <w:pPr>
        <w:ind w:left="420" w:firstLineChars="0" w:firstLine="0"/>
      </w:pPr>
      <w:bookmarkStart w:id="27" w:name="_Toc474255558"/>
      <w:r w:rsidRPr="000D48F2">
        <w:rPr>
          <w:rFonts w:hint="eastAsia"/>
        </w:rPr>
        <w:t>参考文献</w:t>
      </w:r>
      <w:bookmarkEnd w:id="27"/>
    </w:p>
    <w:p w:rsidR="003034DA" w:rsidRPr="000D48F2" w:rsidRDefault="003034DA" w:rsidP="000D48F2">
      <w:pPr>
        <w:ind w:firstLineChars="202" w:firstLine="424"/>
      </w:pPr>
      <w:r w:rsidRPr="000D48F2">
        <w:rPr>
          <w:rFonts w:hint="eastAsia"/>
        </w:rPr>
        <w:t>[1]</w:t>
      </w:r>
      <w:r w:rsidRPr="000D48F2">
        <w:rPr>
          <w:rFonts w:hint="eastAsia"/>
        </w:rPr>
        <w:t>厉以宁</w:t>
      </w:r>
      <w:r w:rsidRPr="000D48F2">
        <w:rPr>
          <w:rFonts w:hint="eastAsia"/>
        </w:rPr>
        <w:t>.</w:t>
      </w:r>
      <w:r w:rsidRPr="000D48F2">
        <w:rPr>
          <w:rFonts w:hint="eastAsia"/>
        </w:rPr>
        <w:t>经济学中的伦理问题</w:t>
      </w:r>
      <w:r w:rsidRPr="000D48F2">
        <w:rPr>
          <w:rFonts w:hint="eastAsia"/>
        </w:rPr>
        <w:t>[M].</w:t>
      </w:r>
      <w:r w:rsidRPr="000D48F2">
        <w:rPr>
          <w:rFonts w:hint="eastAsia"/>
        </w:rPr>
        <w:t>北京：三联书店，</w:t>
      </w:r>
      <w:r w:rsidRPr="000D48F2">
        <w:rPr>
          <w:rFonts w:hint="eastAsia"/>
        </w:rPr>
        <w:t>1995</w:t>
      </w:r>
      <w:r w:rsidRPr="000D48F2">
        <w:rPr>
          <w:rFonts w:hint="eastAsia"/>
        </w:rPr>
        <w:t>。</w:t>
      </w:r>
    </w:p>
    <w:p w:rsidR="003034DA" w:rsidRPr="000D48F2" w:rsidRDefault="003034DA" w:rsidP="000D48F2">
      <w:pPr>
        <w:ind w:firstLineChars="202" w:firstLine="424"/>
      </w:pPr>
      <w:r w:rsidRPr="000D48F2">
        <w:rPr>
          <w:rFonts w:hint="eastAsia"/>
        </w:rPr>
        <w:t>[2]</w:t>
      </w:r>
      <w:r w:rsidRPr="000D48F2">
        <w:rPr>
          <w:rFonts w:hint="eastAsia"/>
        </w:rPr>
        <w:t>胡长清</w:t>
      </w:r>
      <w:r w:rsidRPr="000D48F2">
        <w:rPr>
          <w:rFonts w:hint="eastAsia"/>
        </w:rPr>
        <w:t>.</w:t>
      </w:r>
      <w:r w:rsidRPr="000D48F2">
        <w:rPr>
          <w:rFonts w:hint="eastAsia"/>
        </w:rPr>
        <w:t>共同富裕论</w:t>
      </w:r>
      <w:r w:rsidRPr="000D48F2">
        <w:rPr>
          <w:rFonts w:hint="eastAsia"/>
        </w:rPr>
        <w:t>[M].</w:t>
      </w:r>
      <w:r w:rsidRPr="000D48F2">
        <w:rPr>
          <w:rFonts w:hint="eastAsia"/>
        </w:rPr>
        <w:t>湖南人民出版社，</w:t>
      </w:r>
      <w:r w:rsidRPr="000D48F2">
        <w:rPr>
          <w:rFonts w:hint="eastAsia"/>
        </w:rPr>
        <w:t>1998.</w:t>
      </w:r>
    </w:p>
    <w:p w:rsidR="003034DA" w:rsidRPr="000D48F2" w:rsidRDefault="003034DA" w:rsidP="000D48F2">
      <w:pPr>
        <w:ind w:firstLineChars="202" w:firstLine="424"/>
      </w:pPr>
      <w:r w:rsidRPr="000D48F2">
        <w:rPr>
          <w:rFonts w:hint="eastAsia"/>
        </w:rPr>
        <w:t>[3]</w:t>
      </w:r>
      <w:r w:rsidRPr="000D48F2">
        <w:rPr>
          <w:rFonts w:hint="eastAsia"/>
        </w:rPr>
        <w:t>阿瑟·奥肯</w:t>
      </w:r>
      <w:r w:rsidRPr="000D48F2">
        <w:rPr>
          <w:rFonts w:hint="eastAsia"/>
        </w:rPr>
        <w:t>.</w:t>
      </w:r>
      <w:r w:rsidRPr="000D48F2">
        <w:rPr>
          <w:rFonts w:hint="eastAsia"/>
        </w:rPr>
        <w:t>平等与效率</w:t>
      </w:r>
      <w:r w:rsidRPr="000D48F2">
        <w:rPr>
          <w:rFonts w:hint="eastAsia"/>
        </w:rPr>
        <w:t>[M].</w:t>
      </w:r>
      <w:r w:rsidRPr="000D48F2">
        <w:rPr>
          <w:rFonts w:hint="eastAsia"/>
        </w:rPr>
        <w:t>华夏出版社，</w:t>
      </w:r>
      <w:r w:rsidRPr="000D48F2">
        <w:rPr>
          <w:rFonts w:hint="eastAsia"/>
        </w:rPr>
        <w:t>1999.</w:t>
      </w:r>
    </w:p>
    <w:p w:rsidR="003034DA" w:rsidRPr="000D48F2" w:rsidRDefault="003034DA" w:rsidP="000D48F2">
      <w:pPr>
        <w:ind w:firstLineChars="202" w:firstLine="424"/>
      </w:pPr>
      <w:r w:rsidRPr="000D48F2">
        <w:rPr>
          <w:rFonts w:hint="eastAsia"/>
        </w:rPr>
        <w:t>[4]</w:t>
      </w:r>
      <w:r w:rsidRPr="000D48F2">
        <w:rPr>
          <w:rFonts w:hint="eastAsia"/>
        </w:rPr>
        <w:t>陈世放</w:t>
      </w:r>
      <w:r w:rsidRPr="000D48F2">
        <w:rPr>
          <w:rFonts w:hint="eastAsia"/>
        </w:rPr>
        <w:t>.</w:t>
      </w:r>
      <w:r w:rsidRPr="000D48F2">
        <w:rPr>
          <w:rFonts w:hint="eastAsia"/>
        </w:rPr>
        <w:t>公平与效率</w:t>
      </w:r>
      <w:r w:rsidRPr="000D48F2">
        <w:rPr>
          <w:rFonts w:hint="eastAsia"/>
        </w:rPr>
        <w:t>[J].</w:t>
      </w:r>
      <w:r w:rsidRPr="000D48F2">
        <w:rPr>
          <w:rFonts w:hint="eastAsia"/>
        </w:rPr>
        <w:t>咸宁师专学报，</w:t>
      </w:r>
      <w:r w:rsidRPr="000D48F2">
        <w:rPr>
          <w:rFonts w:hint="eastAsia"/>
        </w:rPr>
        <w:t>1998(1).</w:t>
      </w:r>
    </w:p>
    <w:p w:rsidR="003034DA" w:rsidRPr="000D48F2" w:rsidRDefault="003034DA" w:rsidP="000D48F2">
      <w:pPr>
        <w:ind w:firstLineChars="202" w:firstLine="424"/>
      </w:pPr>
      <w:r w:rsidRPr="000D48F2">
        <w:rPr>
          <w:rFonts w:hint="eastAsia"/>
        </w:rPr>
        <w:t>[5]</w:t>
      </w:r>
      <w:r w:rsidRPr="000D48F2">
        <w:rPr>
          <w:rFonts w:hint="eastAsia"/>
        </w:rPr>
        <w:t>王检贵</w:t>
      </w:r>
      <w:r w:rsidRPr="000D48F2">
        <w:rPr>
          <w:rFonts w:hint="eastAsia"/>
        </w:rPr>
        <w:t>.</w:t>
      </w:r>
      <w:r w:rsidRPr="000D48F2">
        <w:rPr>
          <w:rFonts w:hint="eastAsia"/>
        </w:rPr>
        <w:t>是要增长后的公平？还是要公平中的增长</w:t>
      </w:r>
      <w:r w:rsidRPr="000D48F2">
        <w:rPr>
          <w:rFonts w:hint="eastAsia"/>
        </w:rPr>
        <w:t>[J].</w:t>
      </w:r>
      <w:r w:rsidRPr="000D48F2">
        <w:rPr>
          <w:rFonts w:hint="eastAsia"/>
        </w:rPr>
        <w:t>生产力</w:t>
      </w:r>
      <w:r w:rsidRPr="000D48F2">
        <w:rPr>
          <w:rFonts w:hint="eastAsia"/>
        </w:rPr>
        <w:t>,2000(4).</w:t>
      </w:r>
    </w:p>
    <w:p w:rsidR="003034DA" w:rsidRPr="000D48F2" w:rsidRDefault="003034DA" w:rsidP="000D48F2">
      <w:pPr>
        <w:ind w:firstLineChars="202" w:firstLine="424"/>
      </w:pPr>
      <w:r w:rsidRPr="000D48F2">
        <w:rPr>
          <w:rFonts w:hint="eastAsia"/>
        </w:rPr>
        <w:t>[6]</w:t>
      </w:r>
      <w:r w:rsidRPr="000D48F2">
        <w:rPr>
          <w:rFonts w:hint="eastAsia"/>
        </w:rPr>
        <w:t>孙向军</w:t>
      </w:r>
      <w:r w:rsidRPr="000D48F2">
        <w:rPr>
          <w:rFonts w:hint="eastAsia"/>
        </w:rPr>
        <w:t>.</w:t>
      </w:r>
      <w:r w:rsidRPr="000D48F2">
        <w:rPr>
          <w:rFonts w:hint="eastAsia"/>
        </w:rPr>
        <w:t>全面建设小康社会中的社会公平问题</w:t>
      </w:r>
      <w:r w:rsidRPr="000D48F2">
        <w:rPr>
          <w:rFonts w:hint="eastAsia"/>
        </w:rPr>
        <w:t>[J].</w:t>
      </w:r>
      <w:r w:rsidRPr="000D48F2">
        <w:rPr>
          <w:rFonts w:hint="eastAsia"/>
        </w:rPr>
        <w:t>天府新论</w:t>
      </w:r>
      <w:r w:rsidRPr="000D48F2">
        <w:rPr>
          <w:rFonts w:hint="eastAsia"/>
        </w:rPr>
        <w:t>,2004(2).</w:t>
      </w:r>
    </w:p>
    <w:p w:rsidR="009F48FE" w:rsidRPr="000D48F2" w:rsidRDefault="003034DA" w:rsidP="00AD4FDF">
      <w:pPr>
        <w:ind w:firstLineChars="202" w:firstLine="424"/>
      </w:pPr>
      <w:r w:rsidRPr="000D48F2">
        <w:rPr>
          <w:rFonts w:hint="eastAsia"/>
        </w:rPr>
        <w:t>[7]</w:t>
      </w:r>
      <w:r w:rsidRPr="000D48F2">
        <w:rPr>
          <w:rFonts w:hint="eastAsia"/>
        </w:rPr>
        <w:t>姚德全</w:t>
      </w:r>
      <w:r w:rsidRPr="000D48F2">
        <w:rPr>
          <w:rFonts w:hint="eastAsia"/>
        </w:rPr>
        <w:t>.</w:t>
      </w:r>
      <w:r w:rsidRPr="000D48F2">
        <w:rPr>
          <w:rFonts w:hint="eastAsia"/>
        </w:rPr>
        <w:t>公平与效率关系重新审视及经济发展战略</w:t>
      </w:r>
      <w:r w:rsidRPr="000D48F2">
        <w:rPr>
          <w:rFonts w:hint="eastAsia"/>
        </w:rPr>
        <w:t xml:space="preserve">[J]. </w:t>
      </w:r>
      <w:r w:rsidRPr="000D48F2">
        <w:rPr>
          <w:rFonts w:hint="eastAsia"/>
        </w:rPr>
        <w:t>财经理论与实践，</w:t>
      </w:r>
      <w:r w:rsidRPr="000D48F2">
        <w:rPr>
          <w:rFonts w:hint="eastAsia"/>
        </w:rPr>
        <w:t>2001(3).</w:t>
      </w:r>
    </w:p>
    <w:sectPr w:rsidR="009F48FE" w:rsidRPr="000D48F2" w:rsidSect="009A52B6">
      <w:headerReference w:type="even" r:id="rId7"/>
      <w:headerReference w:type="default" r:id="rId8"/>
      <w:footerReference w:type="even" r:id="rId9"/>
      <w:footerReference w:type="default" r:id="rId10"/>
      <w:headerReference w:type="first" r:id="rId11"/>
      <w:footerReference w:type="first" r:id="rId12"/>
      <w:pgSz w:w="11906" w:h="16838" w:code="9"/>
      <w:pgMar w:top="1701" w:right="1474" w:bottom="1474" w:left="1701" w:header="1020"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D99" w:rsidRDefault="000E3D99" w:rsidP="003C5BCC">
      <w:pPr>
        <w:ind w:firstLine="420"/>
      </w:pPr>
      <w:r>
        <w:separator/>
      </w:r>
    </w:p>
  </w:endnote>
  <w:endnote w:type="continuationSeparator" w:id="0">
    <w:p w:rsidR="000E3D99" w:rsidRDefault="000E3D99" w:rsidP="003C5BC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4341407"/>
      <w:docPartObj>
        <w:docPartGallery w:val="Page Numbers (Bottom of Page)"/>
        <w:docPartUnique/>
      </w:docPartObj>
    </w:sdtPr>
    <w:sdtContent>
      <w:p w:rsidR="00752351" w:rsidRDefault="0079322D" w:rsidP="0079322D">
        <w:pPr>
          <w:pStyle w:val="a8"/>
          <w:ind w:firstLine="360"/>
          <w:rPr>
            <w:rFonts w:hint="eastAsia"/>
          </w:rPr>
        </w:pPr>
        <w:r>
          <w:fldChar w:fldCharType="begin"/>
        </w:r>
        <w:r>
          <w:instrText>PAGE   \* MERGEFORMAT</w:instrText>
        </w:r>
        <w:r>
          <w:fldChar w:fldCharType="separate"/>
        </w:r>
        <w:r w:rsidR="004245FB" w:rsidRPr="004245FB">
          <w:rPr>
            <w:noProof/>
            <w:lang w:val="zh-CN"/>
          </w:rPr>
          <w:t>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4559219"/>
      <w:docPartObj>
        <w:docPartGallery w:val="Page Numbers (Bottom of Page)"/>
        <w:docPartUnique/>
      </w:docPartObj>
    </w:sdtPr>
    <w:sdtContent>
      <w:p w:rsidR="00E607C0" w:rsidRDefault="00E607C0">
        <w:pPr>
          <w:pStyle w:val="a8"/>
          <w:ind w:firstLine="360"/>
        </w:pPr>
        <w:r>
          <w:fldChar w:fldCharType="begin"/>
        </w:r>
        <w:r>
          <w:instrText>PAGE   \* MERGEFORMAT</w:instrText>
        </w:r>
        <w:r>
          <w:fldChar w:fldCharType="separate"/>
        </w:r>
        <w:r w:rsidR="004245FB" w:rsidRPr="004245FB">
          <w:rPr>
            <w:noProof/>
            <w:lang w:val="zh-CN"/>
          </w:rPr>
          <w:t>9</w:t>
        </w:r>
        <w:r>
          <w:fldChar w:fldCharType="end"/>
        </w:r>
      </w:p>
    </w:sdtContent>
  </w:sdt>
  <w:p w:rsidR="00752351" w:rsidRPr="00E607C0" w:rsidRDefault="00752351" w:rsidP="00E607C0">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2EE" w:rsidRDefault="001402EE">
    <w:pPr>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D99" w:rsidRDefault="000E3D99" w:rsidP="003C5BCC">
      <w:pPr>
        <w:ind w:firstLine="420"/>
      </w:pPr>
      <w:r>
        <w:separator/>
      </w:r>
    </w:p>
  </w:footnote>
  <w:footnote w:type="continuationSeparator" w:id="0">
    <w:p w:rsidR="000E3D99" w:rsidRDefault="000E3D99" w:rsidP="003C5BCC">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9B4" w:rsidRDefault="00DE79B5" w:rsidP="002B27D4">
    <w:pPr>
      <w:pStyle w:val="a6"/>
      <w:ind w:firstLine="360"/>
      <w:jc w:val="right"/>
    </w:pPr>
    <w:r>
      <w:rPr>
        <w:rFonts w:hint="eastAsia"/>
      </w:rPr>
      <w:t>毕业论文</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9B4" w:rsidRPr="00303DEF" w:rsidRDefault="009A52B6" w:rsidP="00D11F18">
    <w:pPr>
      <w:pStyle w:val="a6"/>
      <w:ind w:firstLine="360"/>
      <w:jc w:val="both"/>
      <w:rPr>
        <w:sz w:val="20"/>
      </w:rPr>
    </w:pPr>
    <w:r w:rsidRPr="009A52B6">
      <w:rPr>
        <w:rFonts w:hint="eastAsia"/>
      </w:rPr>
      <w:t>构建公平与效率和谐的现代思考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2EE" w:rsidRDefault="001402EE">
    <w:pPr>
      <w:ind w:firstLine="420"/>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丁 爱萍">
    <w15:presenceInfo w15:providerId="Windows Live" w15:userId="d97545a757d499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4DA"/>
    <w:rsid w:val="000A1949"/>
    <w:rsid w:val="000C546E"/>
    <w:rsid w:val="000D48F2"/>
    <w:rsid w:val="000E3D99"/>
    <w:rsid w:val="001402EE"/>
    <w:rsid w:val="00192A58"/>
    <w:rsid w:val="001D1211"/>
    <w:rsid w:val="00224D45"/>
    <w:rsid w:val="002B27D4"/>
    <w:rsid w:val="003034DA"/>
    <w:rsid w:val="00303DEF"/>
    <w:rsid w:val="003131EA"/>
    <w:rsid w:val="00346CE6"/>
    <w:rsid w:val="003C5BCC"/>
    <w:rsid w:val="0041600A"/>
    <w:rsid w:val="004245FB"/>
    <w:rsid w:val="005135B9"/>
    <w:rsid w:val="00667709"/>
    <w:rsid w:val="007112D8"/>
    <w:rsid w:val="00752351"/>
    <w:rsid w:val="0079322D"/>
    <w:rsid w:val="007B24DD"/>
    <w:rsid w:val="00803D32"/>
    <w:rsid w:val="008267D5"/>
    <w:rsid w:val="008719B4"/>
    <w:rsid w:val="008F465D"/>
    <w:rsid w:val="00931861"/>
    <w:rsid w:val="00987BB0"/>
    <w:rsid w:val="009A52B6"/>
    <w:rsid w:val="00A6251D"/>
    <w:rsid w:val="00AA773A"/>
    <w:rsid w:val="00AD4FDF"/>
    <w:rsid w:val="00B0582B"/>
    <w:rsid w:val="00B93550"/>
    <w:rsid w:val="00BA742D"/>
    <w:rsid w:val="00BD2577"/>
    <w:rsid w:val="00BE5969"/>
    <w:rsid w:val="00D11F18"/>
    <w:rsid w:val="00DA7535"/>
    <w:rsid w:val="00DE642F"/>
    <w:rsid w:val="00DE79B5"/>
    <w:rsid w:val="00E5298C"/>
    <w:rsid w:val="00E607C0"/>
    <w:rsid w:val="00E6750E"/>
    <w:rsid w:val="00EA0E50"/>
    <w:rsid w:val="00ED45AB"/>
    <w:rsid w:val="00FE2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7BDB7"/>
  <w15:docId w15:val="{A5D5C806-02CA-4453-96FB-F3DBBCB6C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BCC"/>
    <w:pPr>
      <w:widowControl w:val="0"/>
      <w:ind w:firstLineChars="200" w:firstLine="200"/>
      <w:jc w:val="both"/>
    </w:pPr>
  </w:style>
  <w:style w:type="paragraph" w:styleId="1">
    <w:name w:val="heading 1"/>
    <w:basedOn w:val="a"/>
    <w:next w:val="a"/>
    <w:link w:val="10"/>
    <w:autoRedefine/>
    <w:uiPriority w:val="9"/>
    <w:qFormat/>
    <w:rsid w:val="0041600A"/>
    <w:pPr>
      <w:keepNext/>
      <w:keepLines/>
      <w:spacing w:beforeLines="150" w:before="150" w:afterLines="150" w:after="150" w:line="360" w:lineRule="auto"/>
      <w:jc w:val="center"/>
      <w:outlineLvl w:val="0"/>
    </w:pPr>
    <w:rPr>
      <w:rFonts w:eastAsia="黑体"/>
      <w:b/>
      <w:bCs/>
      <w:kern w:val="44"/>
      <w:sz w:val="36"/>
      <w:szCs w:val="44"/>
    </w:rPr>
  </w:style>
  <w:style w:type="paragraph" w:styleId="2">
    <w:name w:val="heading 2"/>
    <w:basedOn w:val="a"/>
    <w:next w:val="a"/>
    <w:link w:val="20"/>
    <w:autoRedefine/>
    <w:uiPriority w:val="9"/>
    <w:unhideWhenUsed/>
    <w:qFormat/>
    <w:rsid w:val="0041600A"/>
    <w:pPr>
      <w:keepNext/>
      <w:keepLines/>
      <w:spacing w:beforeLines="50" w:before="50" w:afterLines="50" w:after="50" w:line="360" w:lineRule="auto"/>
      <w:outlineLvl w:val="1"/>
    </w:pPr>
    <w:rPr>
      <w:rFonts w:asciiTheme="majorHAnsi" w:eastAsia="黑体" w:hAnsiTheme="majorHAnsi" w:cstheme="majorBidi"/>
      <w:b/>
      <w:bCs/>
      <w:sz w:val="28"/>
      <w:szCs w:val="32"/>
    </w:rPr>
  </w:style>
  <w:style w:type="paragraph" w:styleId="3">
    <w:name w:val="heading 3"/>
    <w:basedOn w:val="a"/>
    <w:next w:val="a"/>
    <w:link w:val="30"/>
    <w:uiPriority w:val="9"/>
    <w:unhideWhenUsed/>
    <w:qFormat/>
    <w:rsid w:val="0041600A"/>
    <w:pPr>
      <w:keepNext/>
      <w:keepLines/>
      <w:spacing w:before="260" w:after="260" w:line="360" w:lineRule="auto"/>
      <w:outlineLvl w:val="2"/>
    </w:pPr>
    <w:rPr>
      <w:b/>
      <w:bCs/>
      <w:sz w:val="24"/>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267D5"/>
    <w:rPr>
      <w:color w:val="808080"/>
    </w:rPr>
  </w:style>
  <w:style w:type="paragraph" w:styleId="a4">
    <w:name w:val="Balloon Text"/>
    <w:basedOn w:val="a"/>
    <w:link w:val="a5"/>
    <w:uiPriority w:val="99"/>
    <w:semiHidden/>
    <w:unhideWhenUsed/>
    <w:rsid w:val="008267D5"/>
    <w:rPr>
      <w:sz w:val="18"/>
      <w:szCs w:val="18"/>
    </w:rPr>
  </w:style>
  <w:style w:type="character" w:customStyle="1" w:styleId="a5">
    <w:name w:val="批注框文本 字符"/>
    <w:basedOn w:val="a0"/>
    <w:link w:val="a4"/>
    <w:uiPriority w:val="99"/>
    <w:semiHidden/>
    <w:rsid w:val="008267D5"/>
    <w:rPr>
      <w:sz w:val="18"/>
      <w:szCs w:val="18"/>
    </w:rPr>
  </w:style>
  <w:style w:type="paragraph" w:styleId="a6">
    <w:name w:val="header"/>
    <w:basedOn w:val="a"/>
    <w:link w:val="a7"/>
    <w:uiPriority w:val="99"/>
    <w:unhideWhenUsed/>
    <w:rsid w:val="00D11F1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D11F18"/>
    <w:rPr>
      <w:sz w:val="18"/>
      <w:szCs w:val="18"/>
    </w:rPr>
  </w:style>
  <w:style w:type="paragraph" w:styleId="a8">
    <w:name w:val="footer"/>
    <w:basedOn w:val="a"/>
    <w:link w:val="a9"/>
    <w:uiPriority w:val="99"/>
    <w:unhideWhenUsed/>
    <w:rsid w:val="00D11F18"/>
    <w:pPr>
      <w:tabs>
        <w:tab w:val="center" w:pos="4153"/>
        <w:tab w:val="right" w:pos="8306"/>
      </w:tabs>
      <w:snapToGrid w:val="0"/>
      <w:jc w:val="left"/>
    </w:pPr>
    <w:rPr>
      <w:sz w:val="18"/>
      <w:szCs w:val="18"/>
    </w:rPr>
  </w:style>
  <w:style w:type="character" w:customStyle="1" w:styleId="a9">
    <w:name w:val="页脚 字符"/>
    <w:basedOn w:val="a0"/>
    <w:link w:val="a8"/>
    <w:uiPriority w:val="99"/>
    <w:rsid w:val="00D11F18"/>
    <w:rPr>
      <w:sz w:val="18"/>
      <w:szCs w:val="18"/>
    </w:rPr>
  </w:style>
  <w:style w:type="character" w:customStyle="1" w:styleId="10">
    <w:name w:val="标题 1 字符"/>
    <w:basedOn w:val="a0"/>
    <w:link w:val="1"/>
    <w:uiPriority w:val="9"/>
    <w:rsid w:val="0041600A"/>
    <w:rPr>
      <w:rFonts w:eastAsia="黑体"/>
      <w:b/>
      <w:bCs/>
      <w:kern w:val="44"/>
      <w:sz w:val="36"/>
      <w:szCs w:val="44"/>
    </w:rPr>
  </w:style>
  <w:style w:type="character" w:customStyle="1" w:styleId="20">
    <w:name w:val="标题 2 字符"/>
    <w:basedOn w:val="a0"/>
    <w:link w:val="2"/>
    <w:uiPriority w:val="9"/>
    <w:rsid w:val="0041600A"/>
    <w:rPr>
      <w:rFonts w:asciiTheme="majorHAnsi" w:eastAsia="黑体" w:hAnsiTheme="majorHAnsi" w:cstheme="majorBidi"/>
      <w:b/>
      <w:bCs/>
      <w:sz w:val="28"/>
      <w:szCs w:val="32"/>
    </w:rPr>
  </w:style>
  <w:style w:type="character" w:customStyle="1" w:styleId="30">
    <w:name w:val="标题 3 字符"/>
    <w:basedOn w:val="a0"/>
    <w:link w:val="3"/>
    <w:uiPriority w:val="9"/>
    <w:rsid w:val="0041600A"/>
    <w:rPr>
      <w:b/>
      <w:bCs/>
      <w:sz w:val="24"/>
      <w:szCs w:val="32"/>
    </w:rPr>
  </w:style>
  <w:style w:type="paragraph" w:styleId="21">
    <w:name w:val="toc 2"/>
    <w:basedOn w:val="a"/>
    <w:next w:val="a"/>
    <w:autoRedefine/>
    <w:uiPriority w:val="39"/>
    <w:unhideWhenUsed/>
    <w:rsid w:val="000D48F2"/>
    <w:pPr>
      <w:ind w:leftChars="200" w:left="420"/>
    </w:pPr>
  </w:style>
  <w:style w:type="paragraph" w:styleId="11">
    <w:name w:val="toc 1"/>
    <w:basedOn w:val="a"/>
    <w:next w:val="a"/>
    <w:autoRedefine/>
    <w:uiPriority w:val="39"/>
    <w:unhideWhenUsed/>
    <w:rsid w:val="000D48F2"/>
  </w:style>
  <w:style w:type="paragraph" w:styleId="31">
    <w:name w:val="toc 3"/>
    <w:basedOn w:val="a"/>
    <w:next w:val="a"/>
    <w:autoRedefine/>
    <w:uiPriority w:val="39"/>
    <w:unhideWhenUsed/>
    <w:rsid w:val="000D48F2"/>
    <w:pPr>
      <w:ind w:leftChars="400" w:left="840"/>
    </w:pPr>
  </w:style>
  <w:style w:type="character" w:styleId="aa">
    <w:name w:val="Hyperlink"/>
    <w:basedOn w:val="a0"/>
    <w:uiPriority w:val="99"/>
    <w:unhideWhenUsed/>
    <w:rsid w:val="000D48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20000287" w:usb1="00000000"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752"/>
    <w:rsid w:val="00903752"/>
    <w:rsid w:val="00951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03752"/>
    <w:rPr>
      <w:color w:val="808080"/>
    </w:rPr>
  </w:style>
  <w:style w:type="paragraph" w:customStyle="1" w:styleId="83FE6BE4404548AFB9D372223A4C6CA0">
    <w:name w:val="83FE6BE4404548AFB9D372223A4C6CA0"/>
    <w:rsid w:val="0090375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0C791-7A71-45B5-B5FB-A0708D88D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3672</Words>
  <Characters>4041</Characters>
  <Application>Microsoft Office Word</Application>
  <DocSecurity>0</DocSecurity>
  <Lines>149</Lines>
  <Paragraphs>96</Paragraphs>
  <ScaleCrop>false</ScaleCrop>
  <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KIta</dc:creator>
  <cp:lastModifiedBy>丁 爱萍</cp:lastModifiedBy>
  <cp:revision>3</cp:revision>
  <dcterms:created xsi:type="dcterms:W3CDTF">2019-10-15T13:56:00Z</dcterms:created>
  <dcterms:modified xsi:type="dcterms:W3CDTF">2019-10-16T14:06:00Z</dcterms:modified>
</cp:coreProperties>
</file>